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0.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customXml/itemProps8.xml" ContentType="application/vnd.openxmlformats-officedocument.customXmlProperties+xml"/>
  <Override PartName="/customXml/itemProps9.xml" ContentType="application/vnd.openxmlformats-officedocument.customXmlProperties+xml"/>
  <Override PartName="/word/theme/theme1.xml" ContentType="application/vnd.openxmlformats-officedocument.theme+xml"/>
  <Override PartName="/customXml/itemProps6.xml" ContentType="application/vnd.openxmlformats-officedocument.customXmlProperties+xml"/>
  <Override PartName="/customXml/itemProps7.xml" ContentType="application/vnd.openxmlformats-officedocument.customXmlProperties+xml"/>
  <Override PartName="/word/fontTable.xml" ContentType="application/vnd.openxmlformats-officedocument.wordprocessingml.fontTable+xml"/>
  <Override PartName="/customXml/itemProps4.xml" ContentType="application/vnd.openxmlformats-officedocument.customXmlProperties+xml"/>
  <Override PartName="/customXml/itemProps5.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A56B9" w:rsidRPr="002771A5" w:rsidRDefault="001852F9">
      <w:pPr>
        <w:pStyle w:val="1"/>
        <w:spacing w:line="360" w:lineRule="auto"/>
        <w:rPr>
          <w:rFonts w:ascii="宋体" w:hAnsi="宋体"/>
          <w:sz w:val="32"/>
          <w:szCs w:val="32"/>
        </w:rPr>
      </w:pPr>
      <w:r w:rsidRPr="002771A5">
        <w:rPr>
          <w:rFonts w:ascii="宋体" w:hAnsi="宋体" w:hint="eastAsia"/>
          <w:sz w:val="32"/>
          <w:szCs w:val="32"/>
        </w:rPr>
        <w:t>北京大学人民医院体检系统</w:t>
      </w:r>
      <w:r w:rsidR="00931683">
        <w:rPr>
          <w:rFonts w:ascii="宋体" w:hAnsi="宋体" w:hint="eastAsia"/>
          <w:sz w:val="32"/>
          <w:szCs w:val="32"/>
        </w:rPr>
        <w:t>改造</w:t>
      </w:r>
      <w:r w:rsidRPr="002771A5">
        <w:rPr>
          <w:rFonts w:ascii="宋体" w:hAnsi="宋体"/>
          <w:sz w:val="32"/>
          <w:szCs w:val="32"/>
        </w:rPr>
        <w:t>项目</w:t>
      </w:r>
    </w:p>
    <w:p w:rsidR="003A56B9" w:rsidRPr="002771A5" w:rsidRDefault="001852F9" w:rsidP="00012D67">
      <w:pPr>
        <w:spacing w:line="360" w:lineRule="auto"/>
        <w:ind w:firstLineChars="995" w:firstLine="3196"/>
        <w:rPr>
          <w:rFonts w:ascii="宋体" w:hAnsi="宋体"/>
          <w:sz w:val="32"/>
          <w:szCs w:val="32"/>
        </w:rPr>
      </w:pPr>
      <w:r w:rsidRPr="002771A5">
        <w:rPr>
          <w:rFonts w:ascii="宋体" w:hAnsi="宋体"/>
          <w:b/>
          <w:bCs/>
          <w:kern w:val="44"/>
          <w:sz w:val="32"/>
          <w:szCs w:val="32"/>
        </w:rPr>
        <w:t>采购文件</w:t>
      </w:r>
    </w:p>
    <w:p w:rsidR="003A56B9" w:rsidRPr="002771A5" w:rsidRDefault="001852F9">
      <w:pPr>
        <w:pStyle w:val="ab"/>
        <w:numPr>
          <w:ilvl w:val="0"/>
          <w:numId w:val="2"/>
        </w:numPr>
        <w:spacing w:line="360" w:lineRule="auto"/>
        <w:ind w:firstLineChars="0"/>
        <w:jc w:val="left"/>
        <w:rPr>
          <w:rFonts w:ascii="宋体" w:hAnsi="宋体"/>
          <w:b/>
          <w:szCs w:val="21"/>
        </w:rPr>
      </w:pPr>
      <w:r w:rsidRPr="002771A5">
        <w:rPr>
          <w:rFonts w:ascii="宋体" w:hAnsi="宋体" w:hint="eastAsia"/>
          <w:b/>
          <w:szCs w:val="21"/>
        </w:rPr>
        <w:t>项目概述</w:t>
      </w:r>
    </w:p>
    <w:p w:rsidR="003A56B9" w:rsidRPr="002771A5" w:rsidRDefault="001852F9">
      <w:pPr>
        <w:spacing w:line="360" w:lineRule="auto"/>
        <w:ind w:firstLine="420"/>
      </w:pPr>
      <w:r w:rsidRPr="002771A5">
        <w:rPr>
          <w:rFonts w:hint="eastAsia"/>
        </w:rPr>
        <w:t>本项目为北京大学人民医院体检系统升级项目，旨在对现有体检信息系统进行全面功能优化与模块扩展，以提升系统智能化、便捷化与专业化水平，满足医院在体检管理、数据分析、科研支持及客户服务等方面的现代化需求。本次升级项目为综合性体检系统升级工程，技术专业性要求高、功能模块涉及广，旨在构建一套高效、智能、可扩展的体检信息管理平台。</w:t>
      </w:r>
    </w:p>
    <w:p w:rsidR="003A56B9" w:rsidRPr="002771A5" w:rsidRDefault="001852F9">
      <w:pPr>
        <w:pStyle w:val="ab"/>
        <w:numPr>
          <w:ilvl w:val="0"/>
          <w:numId w:val="2"/>
        </w:numPr>
        <w:spacing w:line="360" w:lineRule="auto"/>
        <w:ind w:firstLineChars="0"/>
        <w:jc w:val="left"/>
        <w:rPr>
          <w:rFonts w:ascii="宋体" w:hAnsi="宋体"/>
          <w:b/>
          <w:szCs w:val="21"/>
        </w:rPr>
      </w:pPr>
      <w:r w:rsidRPr="002771A5">
        <w:rPr>
          <w:rFonts w:ascii="宋体" w:hAnsi="宋体" w:hint="eastAsia"/>
          <w:b/>
          <w:szCs w:val="21"/>
        </w:rPr>
        <w:t>项目预算</w:t>
      </w:r>
    </w:p>
    <w:p w:rsidR="003A56B9" w:rsidRPr="002771A5" w:rsidRDefault="001852F9">
      <w:pPr>
        <w:pStyle w:val="ab"/>
        <w:spacing w:line="360" w:lineRule="auto"/>
        <w:ind w:left="432" w:firstLineChars="0" w:firstLine="0"/>
        <w:rPr>
          <w:rFonts w:ascii="宋体" w:hAnsi="宋体"/>
          <w:szCs w:val="21"/>
        </w:rPr>
      </w:pPr>
      <w:r w:rsidRPr="002771A5">
        <w:rPr>
          <w:rFonts w:ascii="宋体" w:hAnsi="宋体" w:hint="eastAsia"/>
          <w:szCs w:val="21"/>
        </w:rPr>
        <w:t>项目预算总金额为</w:t>
      </w:r>
      <w:r w:rsidR="00012D67" w:rsidRPr="002771A5">
        <w:rPr>
          <w:rFonts w:ascii="宋体" w:hAnsi="宋体" w:hint="eastAsia"/>
          <w:szCs w:val="21"/>
        </w:rPr>
        <w:t>17.5</w:t>
      </w:r>
      <w:r w:rsidRPr="002771A5">
        <w:rPr>
          <w:rFonts w:ascii="宋体" w:hAnsi="宋体"/>
          <w:szCs w:val="21"/>
        </w:rPr>
        <w:t>万</w:t>
      </w:r>
      <w:r w:rsidRPr="002771A5">
        <w:rPr>
          <w:rFonts w:ascii="宋体" w:hAnsi="宋体" w:hint="eastAsia"/>
          <w:szCs w:val="21"/>
        </w:rPr>
        <w:t>元。</w:t>
      </w:r>
    </w:p>
    <w:p w:rsidR="003A56B9" w:rsidRPr="002771A5" w:rsidRDefault="001852F9">
      <w:pPr>
        <w:pStyle w:val="ab"/>
        <w:numPr>
          <w:ilvl w:val="0"/>
          <w:numId w:val="2"/>
        </w:numPr>
        <w:spacing w:line="360" w:lineRule="auto"/>
        <w:ind w:firstLineChars="0"/>
        <w:jc w:val="left"/>
        <w:rPr>
          <w:rFonts w:ascii="宋体" w:hAnsi="宋体"/>
          <w:b/>
          <w:szCs w:val="21"/>
        </w:rPr>
      </w:pPr>
      <w:r w:rsidRPr="002771A5">
        <w:rPr>
          <w:rFonts w:ascii="宋体" w:hAnsi="宋体" w:hint="eastAsia"/>
          <w:b/>
          <w:szCs w:val="21"/>
        </w:rPr>
        <w:t>服务期</w:t>
      </w:r>
    </w:p>
    <w:p w:rsidR="003A56B9" w:rsidRPr="002771A5" w:rsidRDefault="001852F9">
      <w:pPr>
        <w:pStyle w:val="ab"/>
        <w:spacing w:line="360" w:lineRule="auto"/>
        <w:ind w:left="432" w:firstLineChars="0" w:firstLine="0"/>
        <w:rPr>
          <w:rFonts w:ascii="宋体" w:hAnsi="宋体"/>
          <w:szCs w:val="21"/>
        </w:rPr>
      </w:pPr>
      <w:r w:rsidRPr="002771A5">
        <w:rPr>
          <w:rFonts w:ascii="宋体" w:hAnsi="宋体" w:hint="eastAsia"/>
          <w:szCs w:val="21"/>
        </w:rPr>
        <w:t>项目实施周期3个月，项目验收合格后，免费运维期1年。</w:t>
      </w:r>
    </w:p>
    <w:p w:rsidR="003A56B9" w:rsidRPr="002771A5" w:rsidRDefault="001852F9">
      <w:pPr>
        <w:pStyle w:val="ab"/>
        <w:numPr>
          <w:ilvl w:val="0"/>
          <w:numId w:val="2"/>
        </w:numPr>
        <w:spacing w:line="360" w:lineRule="auto"/>
        <w:ind w:firstLineChars="0"/>
        <w:jc w:val="left"/>
        <w:rPr>
          <w:rFonts w:ascii="宋体" w:hAnsi="宋体"/>
          <w:b/>
          <w:szCs w:val="21"/>
        </w:rPr>
      </w:pPr>
      <w:r w:rsidRPr="002771A5">
        <w:rPr>
          <w:rFonts w:ascii="宋体" w:hAnsi="宋体" w:hint="eastAsia"/>
          <w:b/>
          <w:szCs w:val="21"/>
        </w:rPr>
        <w:t>招标参数</w:t>
      </w:r>
    </w:p>
    <w:tbl>
      <w:tblPr>
        <w:tblW w:w="8020" w:type="dxa"/>
        <w:jc w:val="center"/>
        <w:tblLayout w:type="fixed"/>
        <w:tblLook w:val="04A0"/>
      </w:tblPr>
      <w:tblGrid>
        <w:gridCol w:w="760"/>
        <w:gridCol w:w="933"/>
        <w:gridCol w:w="6327"/>
      </w:tblGrid>
      <w:tr w:rsidR="003A56B9" w:rsidRPr="002771A5">
        <w:trPr>
          <w:trHeight w:val="462"/>
          <w:jc w:val="center"/>
        </w:trPr>
        <w:tc>
          <w:tcPr>
            <w:tcW w:w="760" w:type="dxa"/>
            <w:tcBorders>
              <w:top w:val="single" w:sz="4" w:space="0" w:color="000000"/>
              <w:left w:val="single" w:sz="4" w:space="0" w:color="000000"/>
              <w:bottom w:val="single" w:sz="4" w:space="0" w:color="000000"/>
              <w:right w:val="single" w:sz="4" w:space="0" w:color="000000"/>
            </w:tcBorders>
            <w:noWrap/>
            <w:vAlign w:val="center"/>
          </w:tcPr>
          <w:p w:rsidR="003A56B9" w:rsidRPr="002771A5" w:rsidRDefault="001852F9">
            <w:pPr>
              <w:widowControl/>
              <w:jc w:val="center"/>
              <w:textAlignment w:val="center"/>
              <w:rPr>
                <w:rFonts w:ascii="宋体" w:hAnsi="宋体" w:cs="宋体"/>
                <w:b/>
                <w:bCs/>
                <w:color w:val="000000"/>
                <w:szCs w:val="21"/>
              </w:rPr>
            </w:pPr>
            <w:r w:rsidRPr="002771A5">
              <w:rPr>
                <w:rFonts w:ascii="宋体" w:hAnsi="宋体" w:cs="宋体" w:hint="eastAsia"/>
                <w:b/>
                <w:bCs/>
                <w:color w:val="000000"/>
                <w:kern w:val="0"/>
                <w:szCs w:val="21"/>
              </w:rPr>
              <w:t>序号</w:t>
            </w:r>
          </w:p>
        </w:tc>
        <w:tc>
          <w:tcPr>
            <w:tcW w:w="933" w:type="dxa"/>
            <w:tcBorders>
              <w:top w:val="single" w:sz="4" w:space="0" w:color="000000"/>
              <w:left w:val="single" w:sz="4" w:space="0" w:color="000000"/>
              <w:bottom w:val="single" w:sz="4" w:space="0" w:color="000000"/>
              <w:right w:val="single" w:sz="4" w:space="0" w:color="000000"/>
            </w:tcBorders>
            <w:noWrap/>
            <w:vAlign w:val="center"/>
          </w:tcPr>
          <w:p w:rsidR="003A56B9" w:rsidRPr="002771A5" w:rsidRDefault="001852F9">
            <w:pPr>
              <w:widowControl/>
              <w:jc w:val="center"/>
              <w:textAlignment w:val="center"/>
              <w:rPr>
                <w:rFonts w:ascii="宋体" w:hAnsi="宋体" w:cs="宋体"/>
                <w:b/>
                <w:bCs/>
                <w:color w:val="000000"/>
                <w:szCs w:val="21"/>
              </w:rPr>
            </w:pPr>
            <w:r w:rsidRPr="002771A5">
              <w:rPr>
                <w:rFonts w:ascii="宋体" w:hAnsi="宋体" w:cs="宋体" w:hint="eastAsia"/>
                <w:b/>
                <w:bCs/>
                <w:color w:val="000000"/>
                <w:kern w:val="0"/>
                <w:szCs w:val="21"/>
              </w:rPr>
              <w:t>模块</w:t>
            </w:r>
          </w:p>
        </w:tc>
        <w:tc>
          <w:tcPr>
            <w:tcW w:w="6327" w:type="dxa"/>
            <w:tcBorders>
              <w:top w:val="single" w:sz="4" w:space="0" w:color="000000"/>
              <w:left w:val="single" w:sz="4" w:space="0" w:color="000000"/>
              <w:bottom w:val="single" w:sz="4" w:space="0" w:color="000000"/>
              <w:right w:val="single" w:sz="4" w:space="0" w:color="000000"/>
            </w:tcBorders>
            <w:vAlign w:val="center"/>
          </w:tcPr>
          <w:p w:rsidR="003A56B9" w:rsidRPr="002771A5" w:rsidRDefault="001852F9">
            <w:pPr>
              <w:widowControl/>
              <w:jc w:val="center"/>
              <w:textAlignment w:val="center"/>
              <w:rPr>
                <w:rFonts w:ascii="宋体" w:hAnsi="宋体" w:cs="宋体"/>
                <w:b/>
                <w:bCs/>
                <w:color w:val="000000"/>
                <w:szCs w:val="21"/>
              </w:rPr>
            </w:pPr>
            <w:r w:rsidRPr="002771A5">
              <w:rPr>
                <w:rFonts w:ascii="宋体" w:hAnsi="宋体" w:cs="宋体" w:hint="eastAsia"/>
                <w:b/>
                <w:bCs/>
                <w:color w:val="000000"/>
                <w:kern w:val="0"/>
                <w:szCs w:val="21"/>
              </w:rPr>
              <w:t>功能模块描述</w:t>
            </w:r>
          </w:p>
        </w:tc>
      </w:tr>
      <w:tr w:rsidR="003A56B9" w:rsidRPr="002771A5">
        <w:trPr>
          <w:trHeight w:val="1152"/>
          <w:jc w:val="center"/>
        </w:trPr>
        <w:tc>
          <w:tcPr>
            <w:tcW w:w="760" w:type="dxa"/>
            <w:tcBorders>
              <w:top w:val="single" w:sz="4" w:space="0" w:color="000000"/>
              <w:left w:val="single" w:sz="4" w:space="0" w:color="000000"/>
              <w:bottom w:val="single" w:sz="4" w:space="0" w:color="000000"/>
              <w:right w:val="single" w:sz="4" w:space="0" w:color="000000"/>
            </w:tcBorders>
            <w:noWrap/>
            <w:vAlign w:val="center"/>
          </w:tcPr>
          <w:p w:rsidR="003A56B9" w:rsidRPr="002771A5" w:rsidRDefault="001852F9">
            <w:pPr>
              <w:widowControl/>
              <w:jc w:val="center"/>
              <w:textAlignment w:val="center"/>
              <w:rPr>
                <w:rFonts w:ascii="宋体" w:hAnsi="宋体" w:cs="宋体"/>
                <w:color w:val="000000"/>
                <w:szCs w:val="21"/>
              </w:rPr>
            </w:pPr>
            <w:r w:rsidRPr="002771A5">
              <w:rPr>
                <w:rFonts w:ascii="宋体" w:hAnsi="宋体" w:cs="宋体" w:hint="eastAsia"/>
                <w:color w:val="000000"/>
                <w:kern w:val="0"/>
                <w:szCs w:val="21"/>
              </w:rPr>
              <w:t>1</w:t>
            </w:r>
          </w:p>
        </w:tc>
        <w:tc>
          <w:tcPr>
            <w:tcW w:w="933" w:type="dxa"/>
            <w:vMerge w:val="restart"/>
            <w:tcBorders>
              <w:top w:val="single" w:sz="4" w:space="0" w:color="000000"/>
              <w:left w:val="single" w:sz="4" w:space="0" w:color="000000"/>
              <w:bottom w:val="single" w:sz="4" w:space="0" w:color="000000"/>
              <w:right w:val="single" w:sz="4" w:space="0" w:color="000000"/>
            </w:tcBorders>
            <w:noWrap/>
            <w:vAlign w:val="center"/>
          </w:tcPr>
          <w:p w:rsidR="003A56B9" w:rsidRPr="002771A5" w:rsidRDefault="001852F9">
            <w:pPr>
              <w:widowControl/>
              <w:jc w:val="center"/>
              <w:textAlignment w:val="center"/>
              <w:rPr>
                <w:rFonts w:ascii="宋体" w:hAnsi="宋体" w:cs="宋体"/>
                <w:color w:val="000000"/>
                <w:szCs w:val="21"/>
              </w:rPr>
            </w:pPr>
            <w:r w:rsidRPr="002771A5">
              <w:rPr>
                <w:rFonts w:ascii="宋体" w:hAnsi="宋体" w:cs="宋体" w:hint="eastAsia"/>
                <w:color w:val="000000"/>
                <w:kern w:val="0"/>
                <w:szCs w:val="21"/>
              </w:rPr>
              <w:t>总检管理模块</w:t>
            </w:r>
          </w:p>
        </w:tc>
        <w:tc>
          <w:tcPr>
            <w:tcW w:w="6327" w:type="dxa"/>
            <w:tcBorders>
              <w:top w:val="single" w:sz="4" w:space="0" w:color="000000"/>
              <w:left w:val="single" w:sz="4" w:space="0" w:color="000000"/>
              <w:bottom w:val="single" w:sz="4" w:space="0" w:color="000000"/>
              <w:right w:val="single" w:sz="4" w:space="0" w:color="000000"/>
            </w:tcBorders>
            <w:vAlign w:val="center"/>
          </w:tcPr>
          <w:p w:rsidR="003A56B9" w:rsidRPr="002771A5" w:rsidRDefault="001852F9">
            <w:pPr>
              <w:widowControl/>
              <w:jc w:val="left"/>
              <w:textAlignment w:val="center"/>
              <w:rPr>
                <w:rFonts w:ascii="宋体" w:hAnsi="宋体" w:cs="宋体"/>
                <w:color w:val="000000"/>
                <w:szCs w:val="21"/>
              </w:rPr>
            </w:pPr>
            <w:r w:rsidRPr="002771A5">
              <w:rPr>
                <w:rFonts w:ascii="宋体" w:hAnsi="宋体" w:cs="宋体" w:hint="eastAsia"/>
                <w:color w:val="000000"/>
                <w:kern w:val="0"/>
                <w:szCs w:val="21"/>
              </w:rPr>
              <w:t>总检列表：总检列表支持按性别/年龄/人员类别/订单名称的可调节排序，以便于合理分配总检任务，例如专项体检等；</w:t>
            </w:r>
            <w:r w:rsidRPr="002771A5">
              <w:rPr>
                <w:rFonts w:ascii="宋体" w:hAnsi="宋体" w:cs="宋体" w:hint="eastAsia"/>
                <w:color w:val="000000"/>
                <w:kern w:val="0"/>
                <w:szCs w:val="21"/>
              </w:rPr>
              <w:br/>
              <w:t>支持已汇总和已审核，单独列表。</w:t>
            </w:r>
          </w:p>
        </w:tc>
      </w:tr>
      <w:tr w:rsidR="003A56B9" w:rsidRPr="002771A5">
        <w:trPr>
          <w:trHeight w:val="288"/>
          <w:jc w:val="center"/>
        </w:trPr>
        <w:tc>
          <w:tcPr>
            <w:tcW w:w="760" w:type="dxa"/>
            <w:tcBorders>
              <w:top w:val="single" w:sz="4" w:space="0" w:color="000000"/>
              <w:left w:val="single" w:sz="4" w:space="0" w:color="000000"/>
              <w:bottom w:val="single" w:sz="4" w:space="0" w:color="000000"/>
              <w:right w:val="single" w:sz="4" w:space="0" w:color="000000"/>
            </w:tcBorders>
            <w:noWrap/>
            <w:vAlign w:val="center"/>
          </w:tcPr>
          <w:p w:rsidR="003A56B9" w:rsidRPr="002771A5" w:rsidRDefault="001852F9">
            <w:pPr>
              <w:widowControl/>
              <w:jc w:val="center"/>
              <w:textAlignment w:val="center"/>
              <w:rPr>
                <w:rFonts w:ascii="宋体" w:hAnsi="宋体" w:cs="宋体"/>
                <w:color w:val="000000"/>
                <w:szCs w:val="21"/>
              </w:rPr>
            </w:pPr>
            <w:r w:rsidRPr="002771A5">
              <w:rPr>
                <w:rFonts w:ascii="宋体" w:hAnsi="宋体" w:cs="宋体" w:hint="eastAsia"/>
                <w:color w:val="000000"/>
                <w:kern w:val="0"/>
                <w:szCs w:val="21"/>
              </w:rPr>
              <w:t>2</w:t>
            </w:r>
          </w:p>
        </w:tc>
        <w:tc>
          <w:tcPr>
            <w:tcW w:w="933" w:type="dxa"/>
            <w:vMerge/>
            <w:tcBorders>
              <w:top w:val="single" w:sz="4" w:space="0" w:color="000000"/>
              <w:left w:val="single" w:sz="4" w:space="0" w:color="000000"/>
              <w:bottom w:val="single" w:sz="4" w:space="0" w:color="000000"/>
              <w:right w:val="single" w:sz="4" w:space="0" w:color="000000"/>
            </w:tcBorders>
            <w:noWrap/>
            <w:vAlign w:val="center"/>
          </w:tcPr>
          <w:p w:rsidR="003A56B9" w:rsidRPr="002771A5" w:rsidRDefault="003A56B9">
            <w:pPr>
              <w:jc w:val="center"/>
              <w:rPr>
                <w:rFonts w:ascii="宋体" w:hAnsi="宋体" w:cs="宋体"/>
                <w:color w:val="000000"/>
                <w:szCs w:val="21"/>
              </w:rPr>
            </w:pPr>
          </w:p>
        </w:tc>
        <w:tc>
          <w:tcPr>
            <w:tcW w:w="6327" w:type="dxa"/>
            <w:tcBorders>
              <w:top w:val="single" w:sz="4" w:space="0" w:color="000000"/>
              <w:left w:val="single" w:sz="4" w:space="0" w:color="000000"/>
              <w:bottom w:val="single" w:sz="4" w:space="0" w:color="000000"/>
              <w:right w:val="single" w:sz="4" w:space="0" w:color="000000"/>
            </w:tcBorders>
            <w:vAlign w:val="center"/>
          </w:tcPr>
          <w:p w:rsidR="003A56B9" w:rsidRPr="002771A5" w:rsidRDefault="001852F9">
            <w:pPr>
              <w:widowControl/>
              <w:jc w:val="left"/>
              <w:textAlignment w:val="center"/>
              <w:rPr>
                <w:rFonts w:ascii="宋体" w:hAnsi="宋体" w:cs="宋体"/>
                <w:color w:val="000000"/>
                <w:szCs w:val="21"/>
              </w:rPr>
            </w:pPr>
            <w:r w:rsidRPr="002771A5">
              <w:rPr>
                <w:rFonts w:ascii="宋体" w:hAnsi="宋体" w:cs="宋体" w:hint="eastAsia"/>
                <w:color w:val="000000"/>
                <w:kern w:val="0"/>
                <w:szCs w:val="21"/>
              </w:rPr>
              <w:t>总检交接：支持交接时固定项目检查情况页面。</w:t>
            </w:r>
          </w:p>
        </w:tc>
      </w:tr>
      <w:tr w:rsidR="003A56B9" w:rsidRPr="002771A5">
        <w:trPr>
          <w:trHeight w:val="576"/>
          <w:jc w:val="center"/>
        </w:trPr>
        <w:tc>
          <w:tcPr>
            <w:tcW w:w="760" w:type="dxa"/>
            <w:tcBorders>
              <w:top w:val="single" w:sz="4" w:space="0" w:color="000000"/>
              <w:left w:val="single" w:sz="4" w:space="0" w:color="000000"/>
              <w:bottom w:val="single" w:sz="4" w:space="0" w:color="000000"/>
              <w:right w:val="single" w:sz="4" w:space="0" w:color="000000"/>
            </w:tcBorders>
            <w:noWrap/>
            <w:vAlign w:val="center"/>
          </w:tcPr>
          <w:p w:rsidR="003A56B9" w:rsidRPr="002771A5" w:rsidRDefault="001852F9">
            <w:pPr>
              <w:widowControl/>
              <w:jc w:val="center"/>
              <w:textAlignment w:val="center"/>
              <w:rPr>
                <w:rFonts w:ascii="宋体" w:hAnsi="宋体" w:cs="宋体"/>
                <w:color w:val="000000"/>
                <w:szCs w:val="21"/>
              </w:rPr>
            </w:pPr>
            <w:r w:rsidRPr="002771A5">
              <w:rPr>
                <w:rFonts w:ascii="宋体" w:hAnsi="宋体" w:cs="宋体" w:hint="eastAsia"/>
                <w:color w:val="000000"/>
                <w:kern w:val="0"/>
                <w:szCs w:val="21"/>
              </w:rPr>
              <w:t>3</w:t>
            </w:r>
          </w:p>
        </w:tc>
        <w:tc>
          <w:tcPr>
            <w:tcW w:w="933" w:type="dxa"/>
            <w:vMerge w:val="restart"/>
            <w:tcBorders>
              <w:top w:val="single" w:sz="4" w:space="0" w:color="000000"/>
              <w:left w:val="single" w:sz="4" w:space="0" w:color="000000"/>
              <w:bottom w:val="single" w:sz="4" w:space="0" w:color="000000"/>
              <w:right w:val="single" w:sz="4" w:space="0" w:color="000000"/>
            </w:tcBorders>
            <w:noWrap/>
            <w:vAlign w:val="center"/>
          </w:tcPr>
          <w:p w:rsidR="003A56B9" w:rsidRPr="002771A5" w:rsidRDefault="001852F9">
            <w:pPr>
              <w:widowControl/>
              <w:jc w:val="center"/>
              <w:textAlignment w:val="center"/>
              <w:rPr>
                <w:rFonts w:ascii="宋体" w:hAnsi="宋体" w:cs="宋体"/>
                <w:color w:val="000000"/>
                <w:szCs w:val="21"/>
              </w:rPr>
            </w:pPr>
            <w:r w:rsidRPr="002771A5">
              <w:rPr>
                <w:rFonts w:ascii="宋体" w:hAnsi="宋体" w:cs="宋体" w:hint="eastAsia"/>
                <w:color w:val="000000"/>
                <w:kern w:val="0"/>
                <w:szCs w:val="21"/>
              </w:rPr>
              <w:t>随访管理模块</w:t>
            </w:r>
          </w:p>
        </w:tc>
        <w:tc>
          <w:tcPr>
            <w:tcW w:w="6327" w:type="dxa"/>
            <w:tcBorders>
              <w:top w:val="single" w:sz="4" w:space="0" w:color="000000"/>
              <w:left w:val="single" w:sz="4" w:space="0" w:color="000000"/>
              <w:bottom w:val="single" w:sz="4" w:space="0" w:color="000000"/>
              <w:right w:val="single" w:sz="4" w:space="0" w:color="000000"/>
            </w:tcBorders>
            <w:vAlign w:val="center"/>
          </w:tcPr>
          <w:p w:rsidR="003A56B9" w:rsidRPr="002771A5" w:rsidRDefault="001852F9">
            <w:pPr>
              <w:widowControl/>
              <w:jc w:val="left"/>
              <w:textAlignment w:val="center"/>
              <w:rPr>
                <w:rFonts w:ascii="宋体" w:hAnsi="宋体" w:cs="宋体"/>
                <w:color w:val="000000"/>
                <w:szCs w:val="21"/>
              </w:rPr>
            </w:pPr>
            <w:r w:rsidRPr="002771A5">
              <w:rPr>
                <w:rFonts w:ascii="宋体" w:hAnsi="宋体" w:cs="宋体" w:hint="eastAsia"/>
                <w:color w:val="000000"/>
                <w:kern w:val="0"/>
                <w:szCs w:val="21"/>
              </w:rPr>
              <w:t>重阳随访：支持增加细目以及细化随访内容便于对阳性客户分类跟踪并</w:t>
            </w:r>
          </w:p>
        </w:tc>
      </w:tr>
      <w:tr w:rsidR="003A56B9" w:rsidRPr="002771A5">
        <w:trPr>
          <w:trHeight w:val="288"/>
          <w:jc w:val="center"/>
        </w:trPr>
        <w:tc>
          <w:tcPr>
            <w:tcW w:w="760" w:type="dxa"/>
            <w:tcBorders>
              <w:top w:val="single" w:sz="4" w:space="0" w:color="000000"/>
              <w:left w:val="single" w:sz="4" w:space="0" w:color="000000"/>
              <w:bottom w:val="single" w:sz="4" w:space="0" w:color="000000"/>
              <w:right w:val="single" w:sz="4" w:space="0" w:color="000000"/>
            </w:tcBorders>
            <w:noWrap/>
            <w:vAlign w:val="center"/>
          </w:tcPr>
          <w:p w:rsidR="003A56B9" w:rsidRPr="002771A5" w:rsidRDefault="001852F9">
            <w:pPr>
              <w:widowControl/>
              <w:jc w:val="center"/>
              <w:textAlignment w:val="center"/>
              <w:rPr>
                <w:rFonts w:ascii="宋体" w:hAnsi="宋体" w:cs="宋体"/>
                <w:color w:val="000000"/>
                <w:szCs w:val="21"/>
              </w:rPr>
            </w:pPr>
            <w:r w:rsidRPr="002771A5">
              <w:rPr>
                <w:rFonts w:ascii="宋体" w:hAnsi="宋体" w:cs="宋体" w:hint="eastAsia"/>
                <w:color w:val="000000"/>
                <w:kern w:val="0"/>
                <w:szCs w:val="21"/>
              </w:rPr>
              <w:t>4</w:t>
            </w:r>
          </w:p>
        </w:tc>
        <w:tc>
          <w:tcPr>
            <w:tcW w:w="933" w:type="dxa"/>
            <w:vMerge/>
            <w:tcBorders>
              <w:top w:val="single" w:sz="4" w:space="0" w:color="000000"/>
              <w:left w:val="single" w:sz="4" w:space="0" w:color="000000"/>
              <w:bottom w:val="single" w:sz="4" w:space="0" w:color="000000"/>
              <w:right w:val="single" w:sz="4" w:space="0" w:color="000000"/>
            </w:tcBorders>
            <w:noWrap/>
            <w:vAlign w:val="center"/>
          </w:tcPr>
          <w:p w:rsidR="003A56B9" w:rsidRPr="002771A5" w:rsidRDefault="003A56B9">
            <w:pPr>
              <w:jc w:val="center"/>
              <w:rPr>
                <w:rFonts w:ascii="宋体" w:hAnsi="宋体" w:cs="宋体"/>
                <w:color w:val="000000"/>
                <w:szCs w:val="21"/>
              </w:rPr>
            </w:pPr>
          </w:p>
        </w:tc>
        <w:tc>
          <w:tcPr>
            <w:tcW w:w="6327" w:type="dxa"/>
            <w:tcBorders>
              <w:top w:val="single" w:sz="4" w:space="0" w:color="000000"/>
              <w:left w:val="single" w:sz="4" w:space="0" w:color="000000"/>
              <w:bottom w:val="single" w:sz="4" w:space="0" w:color="000000"/>
              <w:right w:val="single" w:sz="4" w:space="0" w:color="000000"/>
            </w:tcBorders>
            <w:vAlign w:val="center"/>
          </w:tcPr>
          <w:p w:rsidR="003A56B9" w:rsidRPr="002771A5" w:rsidRDefault="001852F9">
            <w:pPr>
              <w:widowControl/>
              <w:jc w:val="left"/>
              <w:textAlignment w:val="center"/>
              <w:rPr>
                <w:rFonts w:ascii="宋体" w:hAnsi="宋体" w:cs="宋体"/>
                <w:color w:val="000000"/>
                <w:szCs w:val="21"/>
              </w:rPr>
            </w:pPr>
            <w:r w:rsidRPr="002771A5">
              <w:rPr>
                <w:rFonts w:ascii="宋体" w:hAnsi="宋体" w:cs="宋体" w:hint="eastAsia"/>
                <w:color w:val="000000"/>
                <w:kern w:val="0"/>
                <w:szCs w:val="21"/>
              </w:rPr>
              <w:t>检后健康管理：支持历年体检结果对比分析</w:t>
            </w:r>
          </w:p>
        </w:tc>
      </w:tr>
      <w:tr w:rsidR="003A56B9" w:rsidRPr="002771A5">
        <w:trPr>
          <w:trHeight w:val="576"/>
          <w:jc w:val="center"/>
        </w:trPr>
        <w:tc>
          <w:tcPr>
            <w:tcW w:w="760" w:type="dxa"/>
            <w:tcBorders>
              <w:top w:val="single" w:sz="4" w:space="0" w:color="000000"/>
              <w:left w:val="single" w:sz="4" w:space="0" w:color="000000"/>
              <w:bottom w:val="single" w:sz="4" w:space="0" w:color="000000"/>
              <w:right w:val="single" w:sz="4" w:space="0" w:color="000000"/>
            </w:tcBorders>
            <w:noWrap/>
            <w:vAlign w:val="center"/>
          </w:tcPr>
          <w:p w:rsidR="003A56B9" w:rsidRPr="002771A5" w:rsidRDefault="001852F9">
            <w:pPr>
              <w:widowControl/>
              <w:jc w:val="center"/>
              <w:textAlignment w:val="center"/>
              <w:rPr>
                <w:rFonts w:ascii="宋体" w:hAnsi="宋体" w:cs="宋体"/>
                <w:color w:val="000000"/>
                <w:szCs w:val="21"/>
              </w:rPr>
            </w:pPr>
            <w:r w:rsidRPr="002771A5">
              <w:rPr>
                <w:rFonts w:ascii="宋体" w:hAnsi="宋体" w:cs="宋体" w:hint="eastAsia"/>
                <w:color w:val="000000"/>
                <w:kern w:val="0"/>
                <w:szCs w:val="21"/>
              </w:rPr>
              <w:t>5</w:t>
            </w:r>
          </w:p>
        </w:tc>
        <w:tc>
          <w:tcPr>
            <w:tcW w:w="933" w:type="dxa"/>
            <w:vMerge/>
            <w:tcBorders>
              <w:top w:val="single" w:sz="4" w:space="0" w:color="000000"/>
              <w:left w:val="single" w:sz="4" w:space="0" w:color="000000"/>
              <w:bottom w:val="single" w:sz="4" w:space="0" w:color="000000"/>
              <w:right w:val="single" w:sz="4" w:space="0" w:color="000000"/>
            </w:tcBorders>
            <w:noWrap/>
            <w:vAlign w:val="center"/>
          </w:tcPr>
          <w:p w:rsidR="003A56B9" w:rsidRPr="002771A5" w:rsidRDefault="003A56B9">
            <w:pPr>
              <w:jc w:val="center"/>
              <w:rPr>
                <w:rFonts w:ascii="宋体" w:hAnsi="宋体" w:cs="宋体"/>
                <w:color w:val="000000"/>
                <w:szCs w:val="21"/>
              </w:rPr>
            </w:pPr>
          </w:p>
        </w:tc>
        <w:tc>
          <w:tcPr>
            <w:tcW w:w="6327" w:type="dxa"/>
            <w:tcBorders>
              <w:top w:val="single" w:sz="4" w:space="0" w:color="000000"/>
              <w:left w:val="single" w:sz="4" w:space="0" w:color="000000"/>
              <w:bottom w:val="single" w:sz="4" w:space="0" w:color="000000"/>
              <w:right w:val="single" w:sz="4" w:space="0" w:color="000000"/>
            </w:tcBorders>
            <w:vAlign w:val="center"/>
          </w:tcPr>
          <w:p w:rsidR="003A56B9" w:rsidRPr="002771A5" w:rsidRDefault="001852F9">
            <w:pPr>
              <w:widowControl/>
              <w:jc w:val="left"/>
              <w:textAlignment w:val="center"/>
              <w:rPr>
                <w:rFonts w:ascii="宋体" w:hAnsi="宋体" w:cs="宋体"/>
                <w:color w:val="000000"/>
                <w:szCs w:val="21"/>
              </w:rPr>
            </w:pPr>
            <w:r w:rsidRPr="002771A5">
              <w:rPr>
                <w:rFonts w:ascii="宋体" w:hAnsi="宋体" w:cs="宋体" w:hint="eastAsia"/>
                <w:color w:val="000000"/>
                <w:kern w:val="0"/>
                <w:szCs w:val="21"/>
              </w:rPr>
              <w:t>随访任务：支持创建二次随访任务，自动生成随访名称等信息，到期自动提醒工作人员完成随访。</w:t>
            </w:r>
          </w:p>
        </w:tc>
      </w:tr>
      <w:tr w:rsidR="003A56B9" w:rsidRPr="002771A5">
        <w:trPr>
          <w:trHeight w:val="864"/>
          <w:jc w:val="center"/>
        </w:trPr>
        <w:tc>
          <w:tcPr>
            <w:tcW w:w="760" w:type="dxa"/>
            <w:tcBorders>
              <w:top w:val="single" w:sz="4" w:space="0" w:color="000000"/>
              <w:left w:val="single" w:sz="4" w:space="0" w:color="000000"/>
              <w:bottom w:val="single" w:sz="4" w:space="0" w:color="000000"/>
              <w:right w:val="single" w:sz="4" w:space="0" w:color="000000"/>
            </w:tcBorders>
            <w:noWrap/>
            <w:vAlign w:val="center"/>
          </w:tcPr>
          <w:p w:rsidR="003A56B9" w:rsidRPr="002771A5" w:rsidRDefault="001852F9">
            <w:pPr>
              <w:widowControl/>
              <w:jc w:val="center"/>
              <w:textAlignment w:val="center"/>
              <w:rPr>
                <w:rFonts w:ascii="宋体" w:hAnsi="宋体" w:cs="宋体"/>
                <w:color w:val="000000"/>
                <w:szCs w:val="21"/>
              </w:rPr>
            </w:pPr>
            <w:r w:rsidRPr="002771A5">
              <w:rPr>
                <w:rFonts w:ascii="宋体" w:hAnsi="宋体" w:cs="宋体" w:hint="eastAsia"/>
                <w:color w:val="000000"/>
                <w:kern w:val="0"/>
                <w:szCs w:val="21"/>
              </w:rPr>
              <w:t>6</w:t>
            </w:r>
          </w:p>
        </w:tc>
        <w:tc>
          <w:tcPr>
            <w:tcW w:w="933" w:type="dxa"/>
            <w:vMerge w:val="restart"/>
            <w:tcBorders>
              <w:top w:val="single" w:sz="4" w:space="0" w:color="000000"/>
              <w:left w:val="single" w:sz="4" w:space="0" w:color="000000"/>
              <w:bottom w:val="single" w:sz="4" w:space="0" w:color="000000"/>
              <w:right w:val="single" w:sz="4" w:space="0" w:color="000000"/>
            </w:tcBorders>
            <w:noWrap/>
            <w:vAlign w:val="center"/>
          </w:tcPr>
          <w:p w:rsidR="003A56B9" w:rsidRPr="002771A5" w:rsidRDefault="001852F9">
            <w:pPr>
              <w:widowControl/>
              <w:jc w:val="center"/>
              <w:textAlignment w:val="center"/>
              <w:rPr>
                <w:rFonts w:ascii="宋体" w:hAnsi="宋体" w:cs="宋体"/>
                <w:color w:val="000000"/>
                <w:szCs w:val="21"/>
              </w:rPr>
            </w:pPr>
            <w:r w:rsidRPr="002771A5">
              <w:rPr>
                <w:rFonts w:ascii="宋体" w:hAnsi="宋体" w:cs="宋体" w:hint="eastAsia"/>
                <w:color w:val="000000"/>
                <w:kern w:val="0"/>
                <w:szCs w:val="21"/>
              </w:rPr>
              <w:t>统计报表模块</w:t>
            </w:r>
          </w:p>
        </w:tc>
        <w:tc>
          <w:tcPr>
            <w:tcW w:w="6327" w:type="dxa"/>
            <w:tcBorders>
              <w:top w:val="single" w:sz="4" w:space="0" w:color="000000"/>
              <w:left w:val="single" w:sz="4" w:space="0" w:color="000000"/>
              <w:bottom w:val="single" w:sz="4" w:space="0" w:color="000000"/>
              <w:right w:val="single" w:sz="4" w:space="0" w:color="000000"/>
            </w:tcBorders>
            <w:vAlign w:val="center"/>
          </w:tcPr>
          <w:p w:rsidR="003A56B9" w:rsidRPr="002771A5" w:rsidRDefault="001852F9">
            <w:pPr>
              <w:widowControl/>
              <w:jc w:val="left"/>
              <w:textAlignment w:val="center"/>
              <w:rPr>
                <w:rFonts w:ascii="宋体" w:hAnsi="宋体" w:cs="宋体"/>
                <w:color w:val="000000"/>
                <w:szCs w:val="21"/>
              </w:rPr>
            </w:pPr>
            <w:r w:rsidRPr="002771A5">
              <w:rPr>
                <w:rFonts w:ascii="宋体" w:hAnsi="宋体" w:cs="宋体" w:hint="eastAsia"/>
                <w:color w:val="000000"/>
                <w:kern w:val="0"/>
                <w:szCs w:val="21"/>
              </w:rPr>
              <w:t>阳性体征报表：可根据不同的检索条件搜索出不同的表格内容，进行统计及导出相关专业统计报表。阳性体征报表需与北京市体检中心模板顺序一致。</w:t>
            </w:r>
          </w:p>
        </w:tc>
      </w:tr>
      <w:tr w:rsidR="003A56B9" w:rsidRPr="002771A5">
        <w:trPr>
          <w:trHeight w:val="1152"/>
          <w:jc w:val="center"/>
        </w:trPr>
        <w:tc>
          <w:tcPr>
            <w:tcW w:w="760" w:type="dxa"/>
            <w:tcBorders>
              <w:top w:val="single" w:sz="4" w:space="0" w:color="000000"/>
              <w:left w:val="single" w:sz="4" w:space="0" w:color="000000"/>
              <w:bottom w:val="single" w:sz="4" w:space="0" w:color="000000"/>
              <w:right w:val="single" w:sz="4" w:space="0" w:color="000000"/>
            </w:tcBorders>
            <w:noWrap/>
            <w:vAlign w:val="center"/>
          </w:tcPr>
          <w:p w:rsidR="003A56B9" w:rsidRPr="002771A5" w:rsidRDefault="001852F9">
            <w:pPr>
              <w:widowControl/>
              <w:jc w:val="center"/>
              <w:textAlignment w:val="center"/>
              <w:rPr>
                <w:rFonts w:ascii="宋体" w:hAnsi="宋体" w:cs="宋体"/>
                <w:color w:val="000000"/>
                <w:szCs w:val="21"/>
              </w:rPr>
            </w:pPr>
            <w:r w:rsidRPr="002771A5">
              <w:rPr>
                <w:rFonts w:ascii="宋体" w:hAnsi="宋体" w:cs="宋体" w:hint="eastAsia"/>
                <w:color w:val="000000"/>
                <w:kern w:val="0"/>
                <w:szCs w:val="21"/>
              </w:rPr>
              <w:t>7</w:t>
            </w:r>
          </w:p>
        </w:tc>
        <w:tc>
          <w:tcPr>
            <w:tcW w:w="933" w:type="dxa"/>
            <w:vMerge/>
            <w:tcBorders>
              <w:top w:val="single" w:sz="4" w:space="0" w:color="000000"/>
              <w:left w:val="single" w:sz="4" w:space="0" w:color="000000"/>
              <w:bottom w:val="single" w:sz="4" w:space="0" w:color="000000"/>
              <w:right w:val="single" w:sz="4" w:space="0" w:color="000000"/>
            </w:tcBorders>
            <w:noWrap/>
            <w:vAlign w:val="center"/>
          </w:tcPr>
          <w:p w:rsidR="003A56B9" w:rsidRPr="002771A5" w:rsidRDefault="003A56B9">
            <w:pPr>
              <w:jc w:val="center"/>
              <w:rPr>
                <w:rFonts w:ascii="宋体" w:hAnsi="宋体" w:cs="宋体"/>
                <w:color w:val="000000"/>
                <w:szCs w:val="21"/>
              </w:rPr>
            </w:pPr>
          </w:p>
        </w:tc>
        <w:tc>
          <w:tcPr>
            <w:tcW w:w="6327" w:type="dxa"/>
            <w:tcBorders>
              <w:top w:val="single" w:sz="4" w:space="0" w:color="000000"/>
              <w:left w:val="single" w:sz="4" w:space="0" w:color="000000"/>
              <w:bottom w:val="single" w:sz="4" w:space="0" w:color="000000"/>
              <w:right w:val="single" w:sz="4" w:space="0" w:color="000000"/>
            </w:tcBorders>
            <w:vAlign w:val="center"/>
          </w:tcPr>
          <w:p w:rsidR="003A56B9" w:rsidRPr="002771A5" w:rsidRDefault="001852F9">
            <w:pPr>
              <w:widowControl/>
              <w:jc w:val="left"/>
              <w:textAlignment w:val="center"/>
              <w:rPr>
                <w:rFonts w:ascii="宋体" w:hAnsi="宋体" w:cs="宋体"/>
                <w:color w:val="000000"/>
                <w:szCs w:val="21"/>
              </w:rPr>
            </w:pPr>
            <w:r w:rsidRPr="002771A5">
              <w:rPr>
                <w:rFonts w:ascii="宋体" w:hAnsi="宋体" w:cs="宋体" w:hint="eastAsia"/>
                <w:color w:val="000000"/>
                <w:kern w:val="0"/>
                <w:szCs w:val="21"/>
              </w:rPr>
              <w:t>统计报表：支持各种加单项目及开单人汇总表，表内体现是否为本科室执行或非本科室执行；</w:t>
            </w:r>
            <w:r w:rsidRPr="002771A5">
              <w:rPr>
                <w:rFonts w:ascii="宋体" w:hAnsi="宋体" w:cs="宋体" w:hint="eastAsia"/>
                <w:color w:val="000000"/>
                <w:kern w:val="0"/>
                <w:szCs w:val="21"/>
              </w:rPr>
              <w:br/>
              <w:t>支持增加超声统计报表，实现按“报告人”统计工作量；</w:t>
            </w:r>
          </w:p>
        </w:tc>
      </w:tr>
      <w:tr w:rsidR="003A56B9" w:rsidRPr="002771A5">
        <w:trPr>
          <w:trHeight w:val="576"/>
          <w:jc w:val="center"/>
        </w:trPr>
        <w:tc>
          <w:tcPr>
            <w:tcW w:w="760" w:type="dxa"/>
            <w:tcBorders>
              <w:top w:val="single" w:sz="4" w:space="0" w:color="000000"/>
              <w:left w:val="single" w:sz="4" w:space="0" w:color="000000"/>
              <w:bottom w:val="single" w:sz="4" w:space="0" w:color="000000"/>
              <w:right w:val="single" w:sz="4" w:space="0" w:color="000000"/>
            </w:tcBorders>
            <w:noWrap/>
            <w:vAlign w:val="center"/>
          </w:tcPr>
          <w:p w:rsidR="003A56B9" w:rsidRPr="002771A5" w:rsidRDefault="001852F9">
            <w:pPr>
              <w:widowControl/>
              <w:jc w:val="center"/>
              <w:textAlignment w:val="center"/>
              <w:rPr>
                <w:rFonts w:ascii="宋体" w:hAnsi="宋体" w:cs="宋体"/>
                <w:color w:val="000000"/>
                <w:szCs w:val="21"/>
              </w:rPr>
            </w:pPr>
            <w:r w:rsidRPr="002771A5">
              <w:rPr>
                <w:rFonts w:ascii="宋体" w:hAnsi="宋体" w:cs="宋体" w:hint="eastAsia"/>
                <w:color w:val="000000"/>
                <w:kern w:val="0"/>
                <w:szCs w:val="21"/>
              </w:rPr>
              <w:t>8</w:t>
            </w:r>
          </w:p>
        </w:tc>
        <w:tc>
          <w:tcPr>
            <w:tcW w:w="933" w:type="dxa"/>
            <w:vMerge/>
            <w:tcBorders>
              <w:top w:val="single" w:sz="4" w:space="0" w:color="000000"/>
              <w:left w:val="single" w:sz="4" w:space="0" w:color="000000"/>
              <w:bottom w:val="single" w:sz="4" w:space="0" w:color="000000"/>
              <w:right w:val="single" w:sz="4" w:space="0" w:color="000000"/>
            </w:tcBorders>
            <w:noWrap/>
            <w:vAlign w:val="center"/>
          </w:tcPr>
          <w:p w:rsidR="003A56B9" w:rsidRPr="002771A5" w:rsidRDefault="003A56B9">
            <w:pPr>
              <w:jc w:val="center"/>
              <w:rPr>
                <w:rFonts w:ascii="宋体" w:hAnsi="宋体" w:cs="宋体"/>
                <w:color w:val="000000"/>
                <w:szCs w:val="21"/>
              </w:rPr>
            </w:pPr>
          </w:p>
        </w:tc>
        <w:tc>
          <w:tcPr>
            <w:tcW w:w="6327" w:type="dxa"/>
            <w:tcBorders>
              <w:top w:val="single" w:sz="4" w:space="0" w:color="000000"/>
              <w:left w:val="single" w:sz="4" w:space="0" w:color="000000"/>
              <w:bottom w:val="single" w:sz="4" w:space="0" w:color="000000"/>
              <w:right w:val="single" w:sz="4" w:space="0" w:color="000000"/>
            </w:tcBorders>
            <w:vAlign w:val="center"/>
          </w:tcPr>
          <w:p w:rsidR="003A56B9" w:rsidRPr="002771A5" w:rsidRDefault="001852F9">
            <w:pPr>
              <w:widowControl/>
              <w:jc w:val="left"/>
              <w:textAlignment w:val="center"/>
              <w:rPr>
                <w:rFonts w:ascii="宋体" w:hAnsi="宋体" w:cs="宋体"/>
                <w:color w:val="000000"/>
                <w:szCs w:val="21"/>
              </w:rPr>
            </w:pPr>
            <w:r w:rsidRPr="002771A5">
              <w:rPr>
                <w:rFonts w:ascii="宋体" w:hAnsi="宋体" w:cs="宋体" w:hint="eastAsia"/>
                <w:color w:val="000000"/>
                <w:kern w:val="0"/>
                <w:szCs w:val="21"/>
              </w:rPr>
              <w:t>呼吸睡眠报表：支持增加当日加项列表：姓名、体检号、项目、金额、操作者。</w:t>
            </w:r>
          </w:p>
        </w:tc>
      </w:tr>
      <w:tr w:rsidR="003A56B9" w:rsidRPr="002771A5">
        <w:trPr>
          <w:trHeight w:val="576"/>
          <w:jc w:val="center"/>
        </w:trPr>
        <w:tc>
          <w:tcPr>
            <w:tcW w:w="760" w:type="dxa"/>
            <w:tcBorders>
              <w:top w:val="single" w:sz="4" w:space="0" w:color="000000"/>
              <w:left w:val="single" w:sz="4" w:space="0" w:color="000000"/>
              <w:bottom w:val="single" w:sz="4" w:space="0" w:color="000000"/>
              <w:right w:val="single" w:sz="4" w:space="0" w:color="000000"/>
            </w:tcBorders>
            <w:noWrap/>
            <w:vAlign w:val="center"/>
          </w:tcPr>
          <w:p w:rsidR="003A56B9" w:rsidRPr="002771A5" w:rsidRDefault="001852F9">
            <w:pPr>
              <w:widowControl/>
              <w:jc w:val="center"/>
              <w:textAlignment w:val="center"/>
              <w:rPr>
                <w:rFonts w:ascii="宋体" w:hAnsi="宋体" w:cs="宋体"/>
                <w:color w:val="000000"/>
                <w:szCs w:val="21"/>
              </w:rPr>
            </w:pPr>
            <w:r w:rsidRPr="002771A5">
              <w:rPr>
                <w:rFonts w:ascii="宋体" w:hAnsi="宋体" w:cs="宋体" w:hint="eastAsia"/>
                <w:color w:val="000000"/>
                <w:kern w:val="0"/>
                <w:szCs w:val="21"/>
              </w:rPr>
              <w:t>9</w:t>
            </w:r>
          </w:p>
        </w:tc>
        <w:tc>
          <w:tcPr>
            <w:tcW w:w="933" w:type="dxa"/>
            <w:vMerge/>
            <w:tcBorders>
              <w:top w:val="single" w:sz="4" w:space="0" w:color="000000"/>
              <w:left w:val="single" w:sz="4" w:space="0" w:color="000000"/>
              <w:bottom w:val="single" w:sz="4" w:space="0" w:color="000000"/>
              <w:right w:val="single" w:sz="4" w:space="0" w:color="000000"/>
            </w:tcBorders>
            <w:noWrap/>
            <w:vAlign w:val="center"/>
          </w:tcPr>
          <w:p w:rsidR="003A56B9" w:rsidRPr="002771A5" w:rsidRDefault="003A56B9">
            <w:pPr>
              <w:jc w:val="center"/>
              <w:rPr>
                <w:rFonts w:ascii="宋体" w:hAnsi="宋体" w:cs="宋体"/>
                <w:color w:val="000000"/>
                <w:szCs w:val="21"/>
              </w:rPr>
            </w:pPr>
          </w:p>
        </w:tc>
        <w:tc>
          <w:tcPr>
            <w:tcW w:w="6327" w:type="dxa"/>
            <w:tcBorders>
              <w:top w:val="single" w:sz="4" w:space="0" w:color="000000"/>
              <w:left w:val="single" w:sz="4" w:space="0" w:color="000000"/>
              <w:bottom w:val="single" w:sz="4" w:space="0" w:color="000000"/>
              <w:right w:val="single" w:sz="4" w:space="0" w:color="000000"/>
            </w:tcBorders>
            <w:vAlign w:val="center"/>
          </w:tcPr>
          <w:p w:rsidR="003A56B9" w:rsidRPr="002771A5" w:rsidRDefault="001852F9">
            <w:pPr>
              <w:widowControl/>
              <w:jc w:val="left"/>
              <w:textAlignment w:val="center"/>
              <w:rPr>
                <w:rFonts w:ascii="宋体" w:hAnsi="宋体" w:cs="宋体"/>
                <w:color w:val="000000"/>
                <w:szCs w:val="21"/>
              </w:rPr>
            </w:pPr>
            <w:r w:rsidRPr="002771A5">
              <w:rPr>
                <w:rFonts w:ascii="宋体" w:hAnsi="宋体" w:cs="宋体" w:hint="eastAsia"/>
                <w:color w:val="000000"/>
                <w:kern w:val="0"/>
                <w:szCs w:val="21"/>
              </w:rPr>
              <w:t>质控报表：报告抽查合格率需在3%以上，支持按周随机抽取审核报告的3%，形成可以导出的报表。</w:t>
            </w:r>
          </w:p>
        </w:tc>
      </w:tr>
      <w:tr w:rsidR="003A56B9" w:rsidRPr="002771A5">
        <w:trPr>
          <w:trHeight w:val="864"/>
          <w:jc w:val="center"/>
        </w:trPr>
        <w:tc>
          <w:tcPr>
            <w:tcW w:w="760" w:type="dxa"/>
            <w:tcBorders>
              <w:top w:val="single" w:sz="4" w:space="0" w:color="000000"/>
              <w:left w:val="single" w:sz="4" w:space="0" w:color="000000"/>
              <w:bottom w:val="single" w:sz="4" w:space="0" w:color="000000"/>
              <w:right w:val="single" w:sz="4" w:space="0" w:color="000000"/>
            </w:tcBorders>
            <w:noWrap/>
            <w:vAlign w:val="center"/>
          </w:tcPr>
          <w:p w:rsidR="003A56B9" w:rsidRPr="002771A5" w:rsidRDefault="001852F9">
            <w:pPr>
              <w:widowControl/>
              <w:jc w:val="center"/>
              <w:textAlignment w:val="center"/>
              <w:rPr>
                <w:rFonts w:ascii="宋体" w:hAnsi="宋体" w:cs="宋体"/>
                <w:color w:val="000000"/>
                <w:szCs w:val="21"/>
              </w:rPr>
            </w:pPr>
            <w:r w:rsidRPr="002771A5">
              <w:rPr>
                <w:rFonts w:ascii="宋体" w:hAnsi="宋体" w:cs="宋体" w:hint="eastAsia"/>
                <w:color w:val="000000"/>
                <w:kern w:val="0"/>
                <w:szCs w:val="21"/>
              </w:rPr>
              <w:t>10</w:t>
            </w:r>
          </w:p>
        </w:tc>
        <w:tc>
          <w:tcPr>
            <w:tcW w:w="933" w:type="dxa"/>
            <w:vMerge/>
            <w:tcBorders>
              <w:top w:val="single" w:sz="4" w:space="0" w:color="000000"/>
              <w:left w:val="single" w:sz="4" w:space="0" w:color="000000"/>
              <w:bottom w:val="single" w:sz="4" w:space="0" w:color="000000"/>
              <w:right w:val="single" w:sz="4" w:space="0" w:color="000000"/>
            </w:tcBorders>
            <w:noWrap/>
            <w:vAlign w:val="center"/>
          </w:tcPr>
          <w:p w:rsidR="003A56B9" w:rsidRPr="002771A5" w:rsidRDefault="003A56B9">
            <w:pPr>
              <w:jc w:val="center"/>
              <w:rPr>
                <w:rFonts w:ascii="宋体" w:hAnsi="宋体" w:cs="宋体"/>
                <w:color w:val="000000"/>
                <w:szCs w:val="21"/>
              </w:rPr>
            </w:pPr>
          </w:p>
        </w:tc>
        <w:tc>
          <w:tcPr>
            <w:tcW w:w="6327" w:type="dxa"/>
            <w:tcBorders>
              <w:top w:val="single" w:sz="4" w:space="0" w:color="000000"/>
              <w:left w:val="single" w:sz="4" w:space="0" w:color="000000"/>
              <w:bottom w:val="single" w:sz="4" w:space="0" w:color="000000"/>
              <w:right w:val="single" w:sz="4" w:space="0" w:color="000000"/>
            </w:tcBorders>
            <w:vAlign w:val="center"/>
          </w:tcPr>
          <w:p w:rsidR="003A56B9" w:rsidRPr="002771A5" w:rsidRDefault="001852F9">
            <w:pPr>
              <w:widowControl/>
              <w:jc w:val="left"/>
              <w:textAlignment w:val="center"/>
              <w:rPr>
                <w:rFonts w:ascii="宋体" w:hAnsi="宋体" w:cs="宋体"/>
                <w:color w:val="000000"/>
                <w:szCs w:val="21"/>
              </w:rPr>
            </w:pPr>
            <w:r w:rsidRPr="002771A5">
              <w:rPr>
                <w:rFonts w:ascii="宋体" w:hAnsi="宋体" w:cs="宋体" w:hint="eastAsia"/>
                <w:color w:val="000000"/>
                <w:kern w:val="0"/>
                <w:szCs w:val="21"/>
              </w:rPr>
              <w:t>灵活报表：采用可视化灵活报表机制，系统所有统计报表均采用电子表格形式配置完成，简单易用方便维护，可完全按照用户需求定制。</w:t>
            </w:r>
          </w:p>
        </w:tc>
      </w:tr>
      <w:tr w:rsidR="003A56B9" w:rsidRPr="002771A5">
        <w:trPr>
          <w:trHeight w:val="576"/>
          <w:jc w:val="center"/>
        </w:trPr>
        <w:tc>
          <w:tcPr>
            <w:tcW w:w="760" w:type="dxa"/>
            <w:tcBorders>
              <w:top w:val="single" w:sz="4" w:space="0" w:color="000000"/>
              <w:left w:val="single" w:sz="4" w:space="0" w:color="000000"/>
              <w:bottom w:val="single" w:sz="4" w:space="0" w:color="000000"/>
              <w:right w:val="single" w:sz="4" w:space="0" w:color="000000"/>
            </w:tcBorders>
            <w:noWrap/>
            <w:vAlign w:val="center"/>
          </w:tcPr>
          <w:p w:rsidR="003A56B9" w:rsidRPr="002771A5" w:rsidRDefault="001852F9">
            <w:pPr>
              <w:widowControl/>
              <w:jc w:val="center"/>
              <w:textAlignment w:val="center"/>
              <w:rPr>
                <w:rFonts w:ascii="宋体" w:hAnsi="宋体" w:cs="宋体"/>
                <w:color w:val="000000"/>
                <w:szCs w:val="21"/>
              </w:rPr>
            </w:pPr>
            <w:r w:rsidRPr="002771A5">
              <w:rPr>
                <w:rFonts w:ascii="宋体" w:hAnsi="宋体" w:cs="宋体" w:hint="eastAsia"/>
                <w:color w:val="000000"/>
                <w:kern w:val="0"/>
                <w:szCs w:val="21"/>
              </w:rPr>
              <w:lastRenderedPageBreak/>
              <w:t>11</w:t>
            </w:r>
          </w:p>
        </w:tc>
        <w:tc>
          <w:tcPr>
            <w:tcW w:w="933" w:type="dxa"/>
            <w:vMerge w:val="restart"/>
            <w:tcBorders>
              <w:top w:val="single" w:sz="4" w:space="0" w:color="000000"/>
              <w:left w:val="single" w:sz="4" w:space="0" w:color="000000"/>
              <w:bottom w:val="single" w:sz="4" w:space="0" w:color="000000"/>
              <w:right w:val="single" w:sz="4" w:space="0" w:color="000000"/>
            </w:tcBorders>
            <w:noWrap/>
            <w:vAlign w:val="center"/>
          </w:tcPr>
          <w:p w:rsidR="003A56B9" w:rsidRPr="002771A5" w:rsidRDefault="001852F9">
            <w:pPr>
              <w:widowControl/>
              <w:jc w:val="center"/>
              <w:textAlignment w:val="center"/>
              <w:rPr>
                <w:rFonts w:ascii="宋体" w:hAnsi="宋体" w:cs="宋体"/>
                <w:color w:val="000000"/>
                <w:szCs w:val="21"/>
              </w:rPr>
            </w:pPr>
            <w:r w:rsidRPr="002771A5">
              <w:rPr>
                <w:rFonts w:ascii="宋体" w:hAnsi="宋体" w:cs="宋体" w:hint="eastAsia"/>
                <w:color w:val="000000"/>
                <w:kern w:val="0"/>
                <w:szCs w:val="21"/>
              </w:rPr>
              <w:t>质控管理模块</w:t>
            </w:r>
          </w:p>
        </w:tc>
        <w:tc>
          <w:tcPr>
            <w:tcW w:w="6327" w:type="dxa"/>
            <w:tcBorders>
              <w:top w:val="single" w:sz="4" w:space="0" w:color="000000"/>
              <w:left w:val="single" w:sz="4" w:space="0" w:color="000000"/>
              <w:bottom w:val="single" w:sz="4" w:space="0" w:color="000000"/>
              <w:right w:val="single" w:sz="4" w:space="0" w:color="000000"/>
            </w:tcBorders>
            <w:vAlign w:val="center"/>
          </w:tcPr>
          <w:p w:rsidR="003A56B9" w:rsidRPr="002771A5" w:rsidRDefault="001852F9">
            <w:pPr>
              <w:widowControl/>
              <w:jc w:val="left"/>
              <w:textAlignment w:val="center"/>
              <w:rPr>
                <w:rFonts w:ascii="宋体" w:hAnsi="宋体" w:cs="宋体"/>
                <w:color w:val="000000"/>
                <w:szCs w:val="21"/>
              </w:rPr>
            </w:pPr>
            <w:r w:rsidRPr="002771A5">
              <w:rPr>
                <w:rFonts w:ascii="宋体" w:hAnsi="宋体" w:cs="宋体" w:hint="eastAsia"/>
                <w:color w:val="000000"/>
                <w:kern w:val="0"/>
                <w:szCs w:val="21"/>
              </w:rPr>
              <w:t>质控指标：支持增加按季度统计筛选触发阳性情况的客户数据，支持按分组统计查询。</w:t>
            </w:r>
          </w:p>
        </w:tc>
      </w:tr>
      <w:tr w:rsidR="003A56B9" w:rsidRPr="002771A5">
        <w:trPr>
          <w:trHeight w:val="576"/>
          <w:jc w:val="center"/>
        </w:trPr>
        <w:tc>
          <w:tcPr>
            <w:tcW w:w="760" w:type="dxa"/>
            <w:tcBorders>
              <w:top w:val="single" w:sz="4" w:space="0" w:color="000000"/>
              <w:left w:val="single" w:sz="4" w:space="0" w:color="000000"/>
              <w:bottom w:val="single" w:sz="4" w:space="0" w:color="000000"/>
              <w:right w:val="single" w:sz="4" w:space="0" w:color="000000"/>
            </w:tcBorders>
            <w:noWrap/>
            <w:vAlign w:val="center"/>
          </w:tcPr>
          <w:p w:rsidR="003A56B9" w:rsidRPr="002771A5" w:rsidRDefault="001852F9">
            <w:pPr>
              <w:widowControl/>
              <w:jc w:val="center"/>
              <w:textAlignment w:val="center"/>
              <w:rPr>
                <w:rFonts w:ascii="宋体" w:hAnsi="宋体" w:cs="宋体"/>
                <w:color w:val="000000"/>
                <w:szCs w:val="21"/>
              </w:rPr>
            </w:pPr>
            <w:r w:rsidRPr="002771A5">
              <w:rPr>
                <w:rFonts w:ascii="宋体" w:hAnsi="宋体" w:cs="宋体" w:hint="eastAsia"/>
                <w:color w:val="000000"/>
                <w:kern w:val="0"/>
                <w:szCs w:val="21"/>
              </w:rPr>
              <w:t>12</w:t>
            </w:r>
          </w:p>
        </w:tc>
        <w:tc>
          <w:tcPr>
            <w:tcW w:w="933" w:type="dxa"/>
            <w:vMerge/>
            <w:tcBorders>
              <w:top w:val="single" w:sz="4" w:space="0" w:color="000000"/>
              <w:left w:val="single" w:sz="4" w:space="0" w:color="000000"/>
              <w:bottom w:val="single" w:sz="4" w:space="0" w:color="000000"/>
              <w:right w:val="single" w:sz="4" w:space="0" w:color="000000"/>
            </w:tcBorders>
            <w:noWrap/>
            <w:vAlign w:val="center"/>
          </w:tcPr>
          <w:p w:rsidR="003A56B9" w:rsidRPr="002771A5" w:rsidRDefault="003A56B9">
            <w:pPr>
              <w:jc w:val="center"/>
              <w:rPr>
                <w:rFonts w:ascii="宋体" w:hAnsi="宋体" w:cs="宋体"/>
                <w:color w:val="000000"/>
                <w:szCs w:val="21"/>
              </w:rPr>
            </w:pPr>
          </w:p>
        </w:tc>
        <w:tc>
          <w:tcPr>
            <w:tcW w:w="6327" w:type="dxa"/>
            <w:tcBorders>
              <w:top w:val="single" w:sz="4" w:space="0" w:color="000000"/>
              <w:left w:val="single" w:sz="4" w:space="0" w:color="000000"/>
              <w:bottom w:val="single" w:sz="4" w:space="0" w:color="000000"/>
              <w:right w:val="single" w:sz="4" w:space="0" w:color="000000"/>
            </w:tcBorders>
            <w:vAlign w:val="center"/>
          </w:tcPr>
          <w:p w:rsidR="003A56B9" w:rsidRPr="002771A5" w:rsidRDefault="001852F9">
            <w:pPr>
              <w:widowControl/>
              <w:jc w:val="left"/>
              <w:textAlignment w:val="center"/>
              <w:rPr>
                <w:rFonts w:ascii="宋体" w:hAnsi="宋体" w:cs="宋体"/>
                <w:color w:val="000000"/>
                <w:szCs w:val="21"/>
              </w:rPr>
            </w:pPr>
            <w:r w:rsidRPr="002771A5">
              <w:rPr>
                <w:rFonts w:ascii="宋体" w:hAnsi="宋体" w:cs="宋体" w:hint="eastAsia"/>
                <w:color w:val="000000"/>
                <w:kern w:val="0"/>
                <w:szCs w:val="21"/>
              </w:rPr>
              <w:t>消息提醒：上线新项目时，增加标记或弹出提示框，提醒各环节注意核对，检查信息是否全部正确显示。</w:t>
            </w:r>
          </w:p>
        </w:tc>
      </w:tr>
      <w:tr w:rsidR="003A56B9" w:rsidRPr="002771A5">
        <w:trPr>
          <w:trHeight w:val="1152"/>
          <w:jc w:val="center"/>
        </w:trPr>
        <w:tc>
          <w:tcPr>
            <w:tcW w:w="760" w:type="dxa"/>
            <w:tcBorders>
              <w:top w:val="single" w:sz="4" w:space="0" w:color="000000"/>
              <w:left w:val="single" w:sz="4" w:space="0" w:color="000000"/>
              <w:bottom w:val="single" w:sz="4" w:space="0" w:color="000000"/>
              <w:right w:val="single" w:sz="4" w:space="0" w:color="000000"/>
            </w:tcBorders>
            <w:noWrap/>
            <w:vAlign w:val="center"/>
          </w:tcPr>
          <w:p w:rsidR="003A56B9" w:rsidRPr="002771A5" w:rsidRDefault="001852F9">
            <w:pPr>
              <w:widowControl/>
              <w:jc w:val="center"/>
              <w:textAlignment w:val="center"/>
              <w:rPr>
                <w:rFonts w:ascii="宋体" w:hAnsi="宋体" w:cs="宋体"/>
                <w:color w:val="000000"/>
                <w:szCs w:val="21"/>
              </w:rPr>
            </w:pPr>
            <w:r w:rsidRPr="002771A5">
              <w:rPr>
                <w:rFonts w:ascii="宋体" w:hAnsi="宋体" w:cs="宋体" w:hint="eastAsia"/>
                <w:color w:val="000000"/>
                <w:kern w:val="0"/>
                <w:szCs w:val="21"/>
              </w:rPr>
              <w:t>13</w:t>
            </w:r>
          </w:p>
        </w:tc>
        <w:tc>
          <w:tcPr>
            <w:tcW w:w="933" w:type="dxa"/>
            <w:vMerge w:val="restart"/>
            <w:tcBorders>
              <w:top w:val="single" w:sz="4" w:space="0" w:color="000000"/>
              <w:left w:val="single" w:sz="4" w:space="0" w:color="000000"/>
              <w:bottom w:val="single" w:sz="4" w:space="0" w:color="000000"/>
              <w:right w:val="single" w:sz="4" w:space="0" w:color="000000"/>
            </w:tcBorders>
            <w:noWrap/>
            <w:vAlign w:val="center"/>
          </w:tcPr>
          <w:p w:rsidR="003A56B9" w:rsidRPr="002771A5" w:rsidRDefault="001852F9">
            <w:pPr>
              <w:widowControl/>
              <w:jc w:val="center"/>
              <w:textAlignment w:val="center"/>
              <w:rPr>
                <w:rFonts w:ascii="宋体" w:hAnsi="宋体" w:cs="宋体"/>
                <w:color w:val="000000"/>
                <w:szCs w:val="21"/>
              </w:rPr>
            </w:pPr>
            <w:r w:rsidRPr="002771A5">
              <w:rPr>
                <w:rFonts w:ascii="宋体" w:hAnsi="宋体" w:cs="宋体" w:hint="eastAsia"/>
                <w:color w:val="000000"/>
                <w:kern w:val="0"/>
                <w:szCs w:val="21"/>
              </w:rPr>
              <w:t>基础设置模块</w:t>
            </w:r>
          </w:p>
        </w:tc>
        <w:tc>
          <w:tcPr>
            <w:tcW w:w="6327" w:type="dxa"/>
            <w:tcBorders>
              <w:top w:val="single" w:sz="4" w:space="0" w:color="000000"/>
              <w:left w:val="single" w:sz="4" w:space="0" w:color="000000"/>
              <w:bottom w:val="single" w:sz="4" w:space="0" w:color="000000"/>
              <w:right w:val="single" w:sz="4" w:space="0" w:color="000000"/>
            </w:tcBorders>
            <w:vAlign w:val="center"/>
          </w:tcPr>
          <w:p w:rsidR="003A56B9" w:rsidRPr="002771A5" w:rsidRDefault="001852F9">
            <w:pPr>
              <w:widowControl/>
              <w:jc w:val="left"/>
              <w:textAlignment w:val="center"/>
              <w:rPr>
                <w:rFonts w:ascii="宋体" w:hAnsi="宋体" w:cs="宋体"/>
                <w:color w:val="000000"/>
                <w:szCs w:val="21"/>
              </w:rPr>
            </w:pPr>
            <w:r w:rsidRPr="002771A5">
              <w:rPr>
                <w:rFonts w:ascii="宋体" w:hAnsi="宋体" w:cs="宋体" w:hint="eastAsia"/>
                <w:color w:val="000000"/>
                <w:kern w:val="0"/>
                <w:szCs w:val="21"/>
              </w:rPr>
              <w:t>诊断管理：支持增加在小结中，并列抓取多个关键词。</w:t>
            </w:r>
            <w:r w:rsidRPr="002771A5">
              <w:rPr>
                <w:rFonts w:ascii="宋体" w:hAnsi="宋体" w:cs="宋体" w:hint="eastAsia"/>
                <w:color w:val="000000"/>
                <w:kern w:val="0"/>
                <w:szCs w:val="21"/>
              </w:rPr>
              <w:br/>
              <w:t>系统支持避免在既往病史内容抓取过程中出现诊断失误问题，如“痔疮术后”不会抓取诊断“痔”到诊断建议列表中。</w:t>
            </w:r>
          </w:p>
        </w:tc>
      </w:tr>
      <w:tr w:rsidR="003A56B9" w:rsidRPr="002771A5">
        <w:trPr>
          <w:trHeight w:val="576"/>
          <w:jc w:val="center"/>
        </w:trPr>
        <w:tc>
          <w:tcPr>
            <w:tcW w:w="760" w:type="dxa"/>
            <w:tcBorders>
              <w:top w:val="single" w:sz="4" w:space="0" w:color="000000"/>
              <w:left w:val="single" w:sz="4" w:space="0" w:color="000000"/>
              <w:bottom w:val="single" w:sz="4" w:space="0" w:color="000000"/>
              <w:right w:val="single" w:sz="4" w:space="0" w:color="000000"/>
            </w:tcBorders>
            <w:noWrap/>
            <w:vAlign w:val="center"/>
          </w:tcPr>
          <w:p w:rsidR="003A56B9" w:rsidRPr="002771A5" w:rsidRDefault="001852F9">
            <w:pPr>
              <w:widowControl/>
              <w:jc w:val="center"/>
              <w:textAlignment w:val="center"/>
              <w:rPr>
                <w:rFonts w:ascii="宋体" w:hAnsi="宋体" w:cs="宋体"/>
                <w:color w:val="000000"/>
                <w:szCs w:val="21"/>
              </w:rPr>
            </w:pPr>
            <w:r w:rsidRPr="002771A5">
              <w:rPr>
                <w:rFonts w:ascii="宋体" w:hAnsi="宋体" w:cs="宋体" w:hint="eastAsia"/>
                <w:color w:val="000000"/>
                <w:kern w:val="0"/>
                <w:szCs w:val="21"/>
              </w:rPr>
              <w:t>14</w:t>
            </w:r>
          </w:p>
        </w:tc>
        <w:tc>
          <w:tcPr>
            <w:tcW w:w="933" w:type="dxa"/>
            <w:vMerge/>
            <w:tcBorders>
              <w:top w:val="single" w:sz="4" w:space="0" w:color="000000"/>
              <w:left w:val="single" w:sz="4" w:space="0" w:color="000000"/>
              <w:bottom w:val="single" w:sz="4" w:space="0" w:color="000000"/>
              <w:right w:val="single" w:sz="4" w:space="0" w:color="000000"/>
            </w:tcBorders>
            <w:noWrap/>
            <w:vAlign w:val="center"/>
          </w:tcPr>
          <w:p w:rsidR="003A56B9" w:rsidRPr="002771A5" w:rsidRDefault="003A56B9">
            <w:pPr>
              <w:jc w:val="center"/>
              <w:rPr>
                <w:rFonts w:ascii="宋体" w:hAnsi="宋体" w:cs="宋体"/>
                <w:color w:val="000000"/>
                <w:szCs w:val="21"/>
              </w:rPr>
            </w:pPr>
          </w:p>
        </w:tc>
        <w:tc>
          <w:tcPr>
            <w:tcW w:w="6327" w:type="dxa"/>
            <w:tcBorders>
              <w:top w:val="single" w:sz="4" w:space="0" w:color="000000"/>
              <w:left w:val="single" w:sz="4" w:space="0" w:color="000000"/>
              <w:bottom w:val="single" w:sz="4" w:space="0" w:color="000000"/>
              <w:right w:val="single" w:sz="4" w:space="0" w:color="000000"/>
            </w:tcBorders>
            <w:vAlign w:val="center"/>
          </w:tcPr>
          <w:p w:rsidR="003A56B9" w:rsidRPr="002771A5" w:rsidRDefault="001852F9">
            <w:pPr>
              <w:widowControl/>
              <w:jc w:val="left"/>
              <w:textAlignment w:val="center"/>
              <w:rPr>
                <w:rFonts w:ascii="宋体" w:hAnsi="宋体" w:cs="宋体"/>
                <w:color w:val="000000"/>
                <w:szCs w:val="21"/>
              </w:rPr>
            </w:pPr>
            <w:r w:rsidRPr="002771A5">
              <w:rPr>
                <w:rFonts w:ascii="宋体" w:hAnsi="宋体" w:cs="宋体" w:hint="eastAsia"/>
                <w:color w:val="000000"/>
                <w:kern w:val="0"/>
                <w:szCs w:val="21"/>
              </w:rPr>
              <w:t>诊断列表：支持增加诊断列表自动合并功能；同一检查项目抓取出来的诊断，集中罗列，以便于核对和删除</w:t>
            </w:r>
          </w:p>
        </w:tc>
      </w:tr>
      <w:tr w:rsidR="003A56B9" w:rsidRPr="002771A5">
        <w:trPr>
          <w:trHeight w:val="288"/>
          <w:jc w:val="center"/>
        </w:trPr>
        <w:tc>
          <w:tcPr>
            <w:tcW w:w="760" w:type="dxa"/>
            <w:tcBorders>
              <w:top w:val="single" w:sz="4" w:space="0" w:color="000000"/>
              <w:left w:val="single" w:sz="4" w:space="0" w:color="000000"/>
              <w:bottom w:val="single" w:sz="4" w:space="0" w:color="000000"/>
              <w:right w:val="single" w:sz="4" w:space="0" w:color="000000"/>
            </w:tcBorders>
            <w:noWrap/>
            <w:vAlign w:val="center"/>
          </w:tcPr>
          <w:p w:rsidR="003A56B9" w:rsidRPr="002771A5" w:rsidRDefault="001852F9">
            <w:pPr>
              <w:widowControl/>
              <w:jc w:val="center"/>
              <w:textAlignment w:val="center"/>
              <w:rPr>
                <w:rFonts w:ascii="宋体" w:hAnsi="宋体" w:cs="宋体"/>
                <w:color w:val="000000"/>
                <w:szCs w:val="21"/>
              </w:rPr>
            </w:pPr>
            <w:r w:rsidRPr="002771A5">
              <w:rPr>
                <w:rFonts w:ascii="宋体" w:hAnsi="宋体" w:cs="宋体" w:hint="eastAsia"/>
                <w:color w:val="000000"/>
                <w:kern w:val="0"/>
                <w:szCs w:val="21"/>
              </w:rPr>
              <w:t>15</w:t>
            </w:r>
          </w:p>
        </w:tc>
        <w:tc>
          <w:tcPr>
            <w:tcW w:w="933" w:type="dxa"/>
            <w:tcBorders>
              <w:top w:val="single" w:sz="4" w:space="0" w:color="000000"/>
              <w:left w:val="single" w:sz="4" w:space="0" w:color="000000"/>
              <w:bottom w:val="single" w:sz="4" w:space="0" w:color="000000"/>
              <w:right w:val="single" w:sz="4" w:space="0" w:color="000000"/>
            </w:tcBorders>
            <w:noWrap/>
            <w:vAlign w:val="center"/>
          </w:tcPr>
          <w:p w:rsidR="003A56B9" w:rsidRPr="002771A5" w:rsidRDefault="001852F9">
            <w:pPr>
              <w:widowControl/>
              <w:jc w:val="center"/>
              <w:textAlignment w:val="center"/>
              <w:rPr>
                <w:rFonts w:ascii="宋体" w:hAnsi="宋体" w:cs="宋体"/>
                <w:color w:val="000000"/>
                <w:szCs w:val="21"/>
              </w:rPr>
            </w:pPr>
            <w:r w:rsidRPr="002771A5">
              <w:rPr>
                <w:rFonts w:ascii="宋体" w:hAnsi="宋体" w:cs="宋体" w:hint="eastAsia"/>
                <w:color w:val="000000"/>
                <w:kern w:val="0"/>
                <w:szCs w:val="21"/>
              </w:rPr>
              <w:t>云胶片模块</w:t>
            </w:r>
          </w:p>
        </w:tc>
        <w:tc>
          <w:tcPr>
            <w:tcW w:w="6327" w:type="dxa"/>
            <w:tcBorders>
              <w:top w:val="single" w:sz="4" w:space="0" w:color="000000"/>
              <w:left w:val="single" w:sz="4" w:space="0" w:color="000000"/>
              <w:bottom w:val="single" w:sz="4" w:space="0" w:color="000000"/>
              <w:right w:val="single" w:sz="4" w:space="0" w:color="000000"/>
            </w:tcBorders>
            <w:vAlign w:val="center"/>
          </w:tcPr>
          <w:p w:rsidR="003A56B9" w:rsidRPr="002771A5" w:rsidRDefault="001852F9">
            <w:pPr>
              <w:widowControl/>
              <w:jc w:val="left"/>
              <w:textAlignment w:val="center"/>
              <w:rPr>
                <w:rFonts w:ascii="宋体" w:hAnsi="宋体" w:cs="宋体"/>
                <w:color w:val="000000"/>
                <w:szCs w:val="21"/>
              </w:rPr>
            </w:pPr>
            <w:r w:rsidRPr="002771A5">
              <w:rPr>
                <w:rFonts w:ascii="宋体" w:hAnsi="宋体" w:cs="宋体" w:hint="eastAsia"/>
                <w:color w:val="000000"/>
                <w:kern w:val="0"/>
                <w:szCs w:val="21"/>
              </w:rPr>
              <w:t>支持影像检查线上查阅，以满足客户需求</w:t>
            </w:r>
          </w:p>
        </w:tc>
      </w:tr>
      <w:tr w:rsidR="003A56B9" w:rsidRPr="002771A5">
        <w:trPr>
          <w:trHeight w:val="1152"/>
          <w:jc w:val="center"/>
        </w:trPr>
        <w:tc>
          <w:tcPr>
            <w:tcW w:w="760" w:type="dxa"/>
            <w:tcBorders>
              <w:top w:val="single" w:sz="4" w:space="0" w:color="000000"/>
              <w:left w:val="single" w:sz="4" w:space="0" w:color="000000"/>
              <w:bottom w:val="single" w:sz="4" w:space="0" w:color="000000"/>
              <w:right w:val="single" w:sz="4" w:space="0" w:color="000000"/>
            </w:tcBorders>
            <w:noWrap/>
            <w:vAlign w:val="center"/>
          </w:tcPr>
          <w:p w:rsidR="003A56B9" w:rsidRPr="002771A5" w:rsidRDefault="001852F9">
            <w:pPr>
              <w:widowControl/>
              <w:jc w:val="center"/>
              <w:textAlignment w:val="center"/>
              <w:rPr>
                <w:rFonts w:ascii="宋体" w:hAnsi="宋体" w:cs="宋体"/>
                <w:color w:val="000000"/>
                <w:szCs w:val="21"/>
              </w:rPr>
            </w:pPr>
            <w:r w:rsidRPr="002771A5">
              <w:rPr>
                <w:rFonts w:ascii="宋体" w:hAnsi="宋体" w:cs="宋体" w:hint="eastAsia"/>
                <w:color w:val="000000"/>
                <w:kern w:val="0"/>
                <w:szCs w:val="21"/>
              </w:rPr>
              <w:t>16</w:t>
            </w:r>
          </w:p>
        </w:tc>
        <w:tc>
          <w:tcPr>
            <w:tcW w:w="933" w:type="dxa"/>
            <w:vMerge w:val="restart"/>
            <w:tcBorders>
              <w:top w:val="single" w:sz="4" w:space="0" w:color="000000"/>
              <w:left w:val="single" w:sz="4" w:space="0" w:color="000000"/>
              <w:bottom w:val="single" w:sz="4" w:space="0" w:color="000000"/>
              <w:right w:val="single" w:sz="4" w:space="0" w:color="000000"/>
            </w:tcBorders>
            <w:noWrap/>
            <w:vAlign w:val="center"/>
          </w:tcPr>
          <w:p w:rsidR="003A56B9" w:rsidRPr="002771A5" w:rsidRDefault="001852F9">
            <w:pPr>
              <w:widowControl/>
              <w:jc w:val="center"/>
              <w:textAlignment w:val="center"/>
              <w:rPr>
                <w:rFonts w:ascii="宋体" w:hAnsi="宋体" w:cs="宋体"/>
                <w:color w:val="000000"/>
                <w:szCs w:val="21"/>
              </w:rPr>
            </w:pPr>
            <w:r w:rsidRPr="002771A5">
              <w:rPr>
                <w:rFonts w:ascii="宋体" w:hAnsi="宋体" w:cs="宋体" w:hint="eastAsia"/>
                <w:color w:val="000000"/>
                <w:kern w:val="0"/>
                <w:szCs w:val="21"/>
              </w:rPr>
              <w:t>预约中心模块</w:t>
            </w:r>
          </w:p>
        </w:tc>
        <w:tc>
          <w:tcPr>
            <w:tcW w:w="6327" w:type="dxa"/>
            <w:tcBorders>
              <w:top w:val="single" w:sz="4" w:space="0" w:color="000000"/>
              <w:left w:val="single" w:sz="4" w:space="0" w:color="000000"/>
              <w:bottom w:val="single" w:sz="4" w:space="0" w:color="000000"/>
              <w:right w:val="single" w:sz="4" w:space="0" w:color="000000"/>
            </w:tcBorders>
            <w:vAlign w:val="center"/>
          </w:tcPr>
          <w:p w:rsidR="003A56B9" w:rsidRPr="002771A5" w:rsidRDefault="001852F9">
            <w:pPr>
              <w:widowControl/>
              <w:jc w:val="left"/>
              <w:textAlignment w:val="center"/>
              <w:rPr>
                <w:rFonts w:ascii="宋体" w:hAnsi="宋体" w:cs="宋体"/>
                <w:color w:val="000000"/>
                <w:szCs w:val="21"/>
              </w:rPr>
            </w:pPr>
            <w:r w:rsidRPr="002771A5">
              <w:rPr>
                <w:rFonts w:ascii="宋体" w:hAnsi="宋体" w:cs="宋体" w:hint="eastAsia"/>
                <w:color w:val="000000"/>
                <w:kern w:val="0"/>
                <w:szCs w:val="21"/>
              </w:rPr>
              <w:t>预约总览：支持以日历或列表形式展示预约的全部信息，便于查看和设置。对于个人预约，点击后应显示“套餐名称”，只要有个人列表的位置均展示“套餐名称”。</w:t>
            </w:r>
          </w:p>
        </w:tc>
      </w:tr>
      <w:tr w:rsidR="003A56B9" w:rsidRPr="002771A5">
        <w:trPr>
          <w:trHeight w:val="864"/>
          <w:jc w:val="center"/>
        </w:trPr>
        <w:tc>
          <w:tcPr>
            <w:tcW w:w="760" w:type="dxa"/>
            <w:tcBorders>
              <w:top w:val="single" w:sz="4" w:space="0" w:color="000000"/>
              <w:left w:val="single" w:sz="4" w:space="0" w:color="000000"/>
              <w:bottom w:val="single" w:sz="4" w:space="0" w:color="000000"/>
              <w:right w:val="single" w:sz="4" w:space="0" w:color="000000"/>
            </w:tcBorders>
            <w:noWrap/>
            <w:vAlign w:val="center"/>
          </w:tcPr>
          <w:p w:rsidR="003A56B9" w:rsidRPr="002771A5" w:rsidRDefault="001852F9">
            <w:pPr>
              <w:widowControl/>
              <w:jc w:val="center"/>
              <w:textAlignment w:val="center"/>
              <w:rPr>
                <w:rFonts w:ascii="宋体" w:hAnsi="宋体" w:cs="宋体"/>
                <w:color w:val="000000"/>
                <w:szCs w:val="21"/>
              </w:rPr>
            </w:pPr>
            <w:r w:rsidRPr="002771A5">
              <w:rPr>
                <w:rFonts w:ascii="宋体" w:hAnsi="宋体" w:cs="宋体" w:hint="eastAsia"/>
                <w:color w:val="000000"/>
                <w:kern w:val="0"/>
                <w:szCs w:val="21"/>
              </w:rPr>
              <w:t>17</w:t>
            </w:r>
          </w:p>
        </w:tc>
        <w:tc>
          <w:tcPr>
            <w:tcW w:w="933" w:type="dxa"/>
            <w:vMerge/>
            <w:tcBorders>
              <w:top w:val="single" w:sz="4" w:space="0" w:color="000000"/>
              <w:left w:val="single" w:sz="4" w:space="0" w:color="000000"/>
              <w:bottom w:val="single" w:sz="4" w:space="0" w:color="000000"/>
              <w:right w:val="single" w:sz="4" w:space="0" w:color="000000"/>
            </w:tcBorders>
            <w:noWrap/>
            <w:vAlign w:val="center"/>
          </w:tcPr>
          <w:p w:rsidR="003A56B9" w:rsidRPr="002771A5" w:rsidRDefault="003A56B9">
            <w:pPr>
              <w:jc w:val="center"/>
              <w:rPr>
                <w:rFonts w:ascii="宋体" w:hAnsi="宋体" w:cs="宋体"/>
                <w:color w:val="000000"/>
                <w:szCs w:val="21"/>
              </w:rPr>
            </w:pPr>
          </w:p>
        </w:tc>
        <w:tc>
          <w:tcPr>
            <w:tcW w:w="6327" w:type="dxa"/>
            <w:tcBorders>
              <w:top w:val="single" w:sz="4" w:space="0" w:color="000000"/>
              <w:left w:val="single" w:sz="4" w:space="0" w:color="000000"/>
              <w:bottom w:val="single" w:sz="4" w:space="0" w:color="000000"/>
              <w:right w:val="single" w:sz="4" w:space="0" w:color="000000"/>
            </w:tcBorders>
            <w:vAlign w:val="center"/>
          </w:tcPr>
          <w:p w:rsidR="003A56B9" w:rsidRPr="002771A5" w:rsidRDefault="001852F9">
            <w:pPr>
              <w:widowControl/>
              <w:jc w:val="left"/>
              <w:textAlignment w:val="center"/>
              <w:rPr>
                <w:rFonts w:ascii="宋体" w:hAnsi="宋体" w:cs="宋体"/>
                <w:color w:val="000000"/>
                <w:szCs w:val="21"/>
              </w:rPr>
            </w:pPr>
            <w:r w:rsidRPr="002771A5">
              <w:rPr>
                <w:rFonts w:ascii="宋体" w:hAnsi="宋体" w:cs="宋体" w:hint="eastAsia"/>
                <w:color w:val="000000"/>
                <w:kern w:val="0"/>
                <w:szCs w:val="21"/>
              </w:rPr>
              <w:t>预约录入：1.预约列表中备注一栏编辑好内容后按回车键保存；</w:t>
            </w:r>
            <w:r w:rsidRPr="002771A5">
              <w:rPr>
                <w:rFonts w:ascii="宋体" w:hAnsi="宋体" w:cs="宋体" w:hint="eastAsia"/>
                <w:color w:val="000000"/>
                <w:kern w:val="0"/>
                <w:szCs w:val="21"/>
              </w:rPr>
              <w:br/>
              <w:t>2.预约列表中姓名一栏可按照姓氏排序。</w:t>
            </w:r>
          </w:p>
        </w:tc>
      </w:tr>
      <w:tr w:rsidR="003A56B9" w:rsidRPr="002771A5">
        <w:trPr>
          <w:trHeight w:val="864"/>
          <w:jc w:val="center"/>
        </w:trPr>
        <w:tc>
          <w:tcPr>
            <w:tcW w:w="760" w:type="dxa"/>
            <w:tcBorders>
              <w:top w:val="single" w:sz="4" w:space="0" w:color="000000"/>
              <w:left w:val="single" w:sz="4" w:space="0" w:color="000000"/>
              <w:bottom w:val="single" w:sz="4" w:space="0" w:color="000000"/>
              <w:right w:val="single" w:sz="4" w:space="0" w:color="000000"/>
            </w:tcBorders>
            <w:noWrap/>
            <w:vAlign w:val="center"/>
          </w:tcPr>
          <w:p w:rsidR="003A56B9" w:rsidRPr="002771A5" w:rsidRDefault="001852F9">
            <w:pPr>
              <w:widowControl/>
              <w:jc w:val="center"/>
              <w:textAlignment w:val="center"/>
              <w:rPr>
                <w:rFonts w:ascii="宋体" w:hAnsi="宋体" w:cs="宋体"/>
                <w:color w:val="000000"/>
                <w:szCs w:val="21"/>
              </w:rPr>
            </w:pPr>
            <w:r w:rsidRPr="002771A5">
              <w:rPr>
                <w:rFonts w:ascii="宋体" w:hAnsi="宋体" w:cs="宋体" w:hint="eastAsia"/>
                <w:color w:val="000000"/>
                <w:kern w:val="0"/>
                <w:szCs w:val="21"/>
              </w:rPr>
              <w:t>18</w:t>
            </w:r>
          </w:p>
        </w:tc>
        <w:tc>
          <w:tcPr>
            <w:tcW w:w="933" w:type="dxa"/>
            <w:vMerge/>
            <w:tcBorders>
              <w:top w:val="single" w:sz="4" w:space="0" w:color="000000"/>
              <w:left w:val="single" w:sz="4" w:space="0" w:color="000000"/>
              <w:bottom w:val="single" w:sz="4" w:space="0" w:color="000000"/>
              <w:right w:val="single" w:sz="4" w:space="0" w:color="000000"/>
            </w:tcBorders>
            <w:noWrap/>
            <w:vAlign w:val="center"/>
          </w:tcPr>
          <w:p w:rsidR="003A56B9" w:rsidRPr="002771A5" w:rsidRDefault="003A56B9">
            <w:pPr>
              <w:jc w:val="center"/>
              <w:rPr>
                <w:rFonts w:ascii="宋体" w:hAnsi="宋体" w:cs="宋体"/>
                <w:color w:val="000000"/>
                <w:szCs w:val="21"/>
              </w:rPr>
            </w:pPr>
          </w:p>
        </w:tc>
        <w:tc>
          <w:tcPr>
            <w:tcW w:w="6327" w:type="dxa"/>
            <w:tcBorders>
              <w:top w:val="single" w:sz="4" w:space="0" w:color="000000"/>
              <w:left w:val="single" w:sz="4" w:space="0" w:color="000000"/>
              <w:bottom w:val="single" w:sz="4" w:space="0" w:color="000000"/>
              <w:right w:val="single" w:sz="4" w:space="0" w:color="000000"/>
            </w:tcBorders>
            <w:vAlign w:val="center"/>
          </w:tcPr>
          <w:p w:rsidR="003A56B9" w:rsidRPr="002771A5" w:rsidRDefault="001852F9">
            <w:pPr>
              <w:widowControl/>
              <w:jc w:val="left"/>
              <w:textAlignment w:val="center"/>
              <w:rPr>
                <w:rFonts w:ascii="宋体" w:hAnsi="宋体" w:cs="宋体"/>
                <w:color w:val="000000"/>
                <w:szCs w:val="21"/>
              </w:rPr>
            </w:pPr>
            <w:r w:rsidRPr="002771A5">
              <w:rPr>
                <w:rFonts w:ascii="宋体" w:hAnsi="宋体" w:cs="宋体" w:hint="eastAsia"/>
                <w:color w:val="000000"/>
                <w:kern w:val="0"/>
                <w:szCs w:val="21"/>
              </w:rPr>
              <w:t>个检客户预约页面：预约成功后，（线上支付实现前）客户点击支付按键请弹窗提示“请您现场支付（不支持现金支付）”。</w:t>
            </w:r>
          </w:p>
        </w:tc>
      </w:tr>
      <w:tr w:rsidR="003A56B9" w:rsidRPr="002771A5">
        <w:trPr>
          <w:trHeight w:val="576"/>
          <w:jc w:val="center"/>
        </w:trPr>
        <w:tc>
          <w:tcPr>
            <w:tcW w:w="760" w:type="dxa"/>
            <w:tcBorders>
              <w:top w:val="single" w:sz="4" w:space="0" w:color="000000"/>
              <w:left w:val="single" w:sz="4" w:space="0" w:color="000000"/>
              <w:bottom w:val="single" w:sz="4" w:space="0" w:color="000000"/>
              <w:right w:val="single" w:sz="4" w:space="0" w:color="000000"/>
            </w:tcBorders>
            <w:noWrap/>
            <w:vAlign w:val="center"/>
          </w:tcPr>
          <w:p w:rsidR="003A56B9" w:rsidRPr="002771A5" w:rsidRDefault="001852F9">
            <w:pPr>
              <w:widowControl/>
              <w:jc w:val="center"/>
              <w:textAlignment w:val="center"/>
              <w:rPr>
                <w:rFonts w:ascii="宋体" w:hAnsi="宋体" w:cs="宋体"/>
                <w:color w:val="000000"/>
                <w:szCs w:val="21"/>
              </w:rPr>
            </w:pPr>
            <w:r w:rsidRPr="002771A5">
              <w:rPr>
                <w:rFonts w:ascii="宋体" w:hAnsi="宋体" w:cs="宋体" w:hint="eastAsia"/>
                <w:color w:val="000000"/>
                <w:kern w:val="0"/>
                <w:szCs w:val="21"/>
              </w:rPr>
              <w:t>19</w:t>
            </w:r>
          </w:p>
        </w:tc>
        <w:tc>
          <w:tcPr>
            <w:tcW w:w="933" w:type="dxa"/>
            <w:vMerge w:val="restart"/>
            <w:tcBorders>
              <w:top w:val="single" w:sz="4" w:space="0" w:color="000000"/>
              <w:left w:val="single" w:sz="4" w:space="0" w:color="000000"/>
              <w:bottom w:val="single" w:sz="4" w:space="0" w:color="000000"/>
              <w:right w:val="single" w:sz="4" w:space="0" w:color="000000"/>
            </w:tcBorders>
            <w:noWrap/>
            <w:vAlign w:val="center"/>
          </w:tcPr>
          <w:p w:rsidR="003A56B9" w:rsidRPr="002771A5" w:rsidRDefault="001852F9">
            <w:pPr>
              <w:widowControl/>
              <w:jc w:val="center"/>
              <w:textAlignment w:val="center"/>
              <w:rPr>
                <w:rFonts w:ascii="宋体" w:hAnsi="宋体" w:cs="宋体"/>
                <w:color w:val="000000"/>
                <w:szCs w:val="21"/>
              </w:rPr>
            </w:pPr>
            <w:r w:rsidRPr="002771A5">
              <w:rPr>
                <w:rFonts w:ascii="宋体" w:hAnsi="宋体" w:cs="宋体" w:hint="eastAsia"/>
                <w:color w:val="000000"/>
                <w:kern w:val="0"/>
                <w:szCs w:val="21"/>
              </w:rPr>
              <w:t>前台登记模块</w:t>
            </w:r>
          </w:p>
        </w:tc>
        <w:tc>
          <w:tcPr>
            <w:tcW w:w="6327" w:type="dxa"/>
            <w:tcBorders>
              <w:top w:val="single" w:sz="4" w:space="0" w:color="000000"/>
              <w:left w:val="single" w:sz="4" w:space="0" w:color="000000"/>
              <w:bottom w:val="single" w:sz="4" w:space="0" w:color="000000"/>
              <w:right w:val="single" w:sz="4" w:space="0" w:color="000000"/>
            </w:tcBorders>
            <w:vAlign w:val="center"/>
          </w:tcPr>
          <w:p w:rsidR="003A56B9" w:rsidRPr="002771A5" w:rsidRDefault="001852F9">
            <w:pPr>
              <w:widowControl/>
              <w:jc w:val="left"/>
              <w:textAlignment w:val="center"/>
              <w:rPr>
                <w:rFonts w:ascii="宋体" w:hAnsi="宋体" w:cs="宋体"/>
                <w:color w:val="000000"/>
                <w:szCs w:val="21"/>
              </w:rPr>
            </w:pPr>
            <w:r w:rsidRPr="002771A5">
              <w:rPr>
                <w:rFonts w:ascii="宋体" w:hAnsi="宋体" w:cs="宋体" w:hint="eastAsia"/>
                <w:color w:val="000000"/>
                <w:kern w:val="0"/>
                <w:szCs w:val="21"/>
              </w:rPr>
              <w:t>到检管理及登记列表：支持统计个检、补检人数，显示当日“实际补检”人数，及日后“需补检”人数。</w:t>
            </w:r>
          </w:p>
        </w:tc>
      </w:tr>
      <w:tr w:rsidR="003A56B9" w:rsidRPr="002771A5">
        <w:trPr>
          <w:trHeight w:val="1152"/>
          <w:jc w:val="center"/>
        </w:trPr>
        <w:tc>
          <w:tcPr>
            <w:tcW w:w="760" w:type="dxa"/>
            <w:tcBorders>
              <w:top w:val="single" w:sz="4" w:space="0" w:color="000000"/>
              <w:left w:val="single" w:sz="4" w:space="0" w:color="000000"/>
              <w:bottom w:val="single" w:sz="4" w:space="0" w:color="000000"/>
              <w:right w:val="single" w:sz="4" w:space="0" w:color="000000"/>
            </w:tcBorders>
            <w:noWrap/>
            <w:vAlign w:val="center"/>
          </w:tcPr>
          <w:p w:rsidR="003A56B9" w:rsidRPr="002771A5" w:rsidRDefault="001852F9">
            <w:pPr>
              <w:widowControl/>
              <w:jc w:val="center"/>
              <w:textAlignment w:val="center"/>
              <w:rPr>
                <w:rFonts w:ascii="宋体" w:hAnsi="宋体" w:cs="宋体"/>
                <w:color w:val="000000"/>
                <w:szCs w:val="21"/>
              </w:rPr>
            </w:pPr>
            <w:r w:rsidRPr="002771A5">
              <w:rPr>
                <w:rFonts w:ascii="宋体" w:hAnsi="宋体" w:cs="宋体" w:hint="eastAsia"/>
                <w:color w:val="000000"/>
                <w:kern w:val="0"/>
                <w:szCs w:val="21"/>
              </w:rPr>
              <w:t>20</w:t>
            </w:r>
          </w:p>
        </w:tc>
        <w:tc>
          <w:tcPr>
            <w:tcW w:w="933" w:type="dxa"/>
            <w:vMerge/>
            <w:tcBorders>
              <w:top w:val="single" w:sz="4" w:space="0" w:color="000000"/>
              <w:left w:val="single" w:sz="4" w:space="0" w:color="000000"/>
              <w:bottom w:val="single" w:sz="4" w:space="0" w:color="000000"/>
              <w:right w:val="single" w:sz="4" w:space="0" w:color="000000"/>
            </w:tcBorders>
            <w:noWrap/>
            <w:vAlign w:val="center"/>
          </w:tcPr>
          <w:p w:rsidR="003A56B9" w:rsidRPr="002771A5" w:rsidRDefault="003A56B9">
            <w:pPr>
              <w:jc w:val="center"/>
              <w:rPr>
                <w:rFonts w:ascii="宋体" w:hAnsi="宋体" w:cs="宋体"/>
                <w:color w:val="000000"/>
                <w:szCs w:val="21"/>
              </w:rPr>
            </w:pPr>
          </w:p>
        </w:tc>
        <w:tc>
          <w:tcPr>
            <w:tcW w:w="6327" w:type="dxa"/>
            <w:tcBorders>
              <w:top w:val="single" w:sz="4" w:space="0" w:color="000000"/>
              <w:left w:val="single" w:sz="4" w:space="0" w:color="000000"/>
              <w:bottom w:val="single" w:sz="4" w:space="0" w:color="000000"/>
              <w:right w:val="single" w:sz="4" w:space="0" w:color="000000"/>
            </w:tcBorders>
            <w:vAlign w:val="center"/>
          </w:tcPr>
          <w:p w:rsidR="003A56B9" w:rsidRPr="002771A5" w:rsidRDefault="001852F9">
            <w:pPr>
              <w:widowControl/>
              <w:jc w:val="left"/>
              <w:textAlignment w:val="center"/>
              <w:rPr>
                <w:rFonts w:ascii="宋体" w:hAnsi="宋体" w:cs="宋体"/>
                <w:color w:val="000000"/>
                <w:szCs w:val="21"/>
              </w:rPr>
            </w:pPr>
            <w:r w:rsidRPr="002771A5">
              <w:rPr>
                <w:rFonts w:ascii="宋体" w:hAnsi="宋体" w:cs="宋体" w:hint="eastAsia"/>
                <w:color w:val="000000"/>
                <w:kern w:val="0"/>
                <w:szCs w:val="21"/>
              </w:rPr>
              <w:t>前台登记：支持客户检查项目按项目类别排序(如检验项，彩超项…)。</w:t>
            </w:r>
            <w:r w:rsidRPr="002771A5">
              <w:rPr>
                <w:rFonts w:ascii="宋体" w:hAnsi="宋体" w:cs="宋体" w:hint="eastAsia"/>
                <w:color w:val="000000"/>
                <w:kern w:val="0"/>
                <w:szCs w:val="21"/>
              </w:rPr>
              <w:br/>
              <w:t>团单客户可显示团体单位参检及截止时间信息，团单客户在小程序加项后，前台登记支持打印代缴费单。</w:t>
            </w:r>
          </w:p>
        </w:tc>
      </w:tr>
      <w:tr w:rsidR="003A56B9" w:rsidRPr="002771A5">
        <w:trPr>
          <w:trHeight w:val="576"/>
          <w:jc w:val="center"/>
        </w:trPr>
        <w:tc>
          <w:tcPr>
            <w:tcW w:w="760" w:type="dxa"/>
            <w:tcBorders>
              <w:top w:val="single" w:sz="4" w:space="0" w:color="000000"/>
              <w:left w:val="single" w:sz="4" w:space="0" w:color="000000"/>
              <w:bottom w:val="single" w:sz="4" w:space="0" w:color="000000"/>
              <w:right w:val="single" w:sz="4" w:space="0" w:color="000000"/>
            </w:tcBorders>
            <w:noWrap/>
            <w:vAlign w:val="center"/>
          </w:tcPr>
          <w:p w:rsidR="003A56B9" w:rsidRPr="002771A5" w:rsidRDefault="001852F9">
            <w:pPr>
              <w:widowControl/>
              <w:jc w:val="center"/>
              <w:textAlignment w:val="center"/>
              <w:rPr>
                <w:rFonts w:ascii="宋体" w:hAnsi="宋体" w:cs="宋体"/>
                <w:color w:val="000000"/>
                <w:szCs w:val="21"/>
              </w:rPr>
            </w:pPr>
            <w:r w:rsidRPr="002771A5">
              <w:rPr>
                <w:rFonts w:ascii="宋体" w:hAnsi="宋体" w:cs="宋体" w:hint="eastAsia"/>
                <w:color w:val="000000"/>
                <w:kern w:val="0"/>
                <w:szCs w:val="21"/>
              </w:rPr>
              <w:t>21</w:t>
            </w:r>
          </w:p>
        </w:tc>
        <w:tc>
          <w:tcPr>
            <w:tcW w:w="933" w:type="dxa"/>
            <w:vMerge/>
            <w:tcBorders>
              <w:top w:val="single" w:sz="4" w:space="0" w:color="000000"/>
              <w:left w:val="single" w:sz="4" w:space="0" w:color="000000"/>
              <w:bottom w:val="single" w:sz="4" w:space="0" w:color="000000"/>
              <w:right w:val="single" w:sz="4" w:space="0" w:color="000000"/>
            </w:tcBorders>
            <w:noWrap/>
            <w:vAlign w:val="center"/>
          </w:tcPr>
          <w:p w:rsidR="003A56B9" w:rsidRPr="002771A5" w:rsidRDefault="003A56B9">
            <w:pPr>
              <w:jc w:val="center"/>
              <w:rPr>
                <w:rFonts w:ascii="宋体" w:hAnsi="宋体" w:cs="宋体"/>
                <w:color w:val="000000"/>
                <w:szCs w:val="21"/>
              </w:rPr>
            </w:pPr>
          </w:p>
        </w:tc>
        <w:tc>
          <w:tcPr>
            <w:tcW w:w="6327" w:type="dxa"/>
            <w:tcBorders>
              <w:top w:val="single" w:sz="4" w:space="0" w:color="000000"/>
              <w:left w:val="single" w:sz="4" w:space="0" w:color="000000"/>
              <w:bottom w:val="single" w:sz="4" w:space="0" w:color="000000"/>
              <w:right w:val="single" w:sz="4" w:space="0" w:color="000000"/>
            </w:tcBorders>
            <w:vAlign w:val="center"/>
          </w:tcPr>
          <w:p w:rsidR="003A56B9" w:rsidRPr="002771A5" w:rsidRDefault="001852F9">
            <w:pPr>
              <w:widowControl/>
              <w:jc w:val="left"/>
              <w:textAlignment w:val="center"/>
              <w:rPr>
                <w:rFonts w:ascii="宋体" w:hAnsi="宋体" w:cs="宋体"/>
                <w:color w:val="000000"/>
                <w:szCs w:val="21"/>
              </w:rPr>
            </w:pPr>
            <w:r w:rsidRPr="002771A5">
              <w:rPr>
                <w:rFonts w:ascii="宋体" w:hAnsi="宋体" w:cs="宋体" w:hint="eastAsia"/>
                <w:color w:val="000000"/>
                <w:kern w:val="0"/>
                <w:szCs w:val="21"/>
              </w:rPr>
              <w:t>补检管理：客户多次补检项目，可选择打印补差单，打印直接到检；客户补检项目＞31天后，系统强制弃检。</w:t>
            </w:r>
          </w:p>
        </w:tc>
      </w:tr>
      <w:tr w:rsidR="003A56B9" w:rsidRPr="002771A5">
        <w:trPr>
          <w:trHeight w:val="288"/>
          <w:jc w:val="center"/>
        </w:trPr>
        <w:tc>
          <w:tcPr>
            <w:tcW w:w="760" w:type="dxa"/>
            <w:tcBorders>
              <w:top w:val="single" w:sz="4" w:space="0" w:color="000000"/>
              <w:left w:val="single" w:sz="4" w:space="0" w:color="000000"/>
              <w:bottom w:val="single" w:sz="4" w:space="0" w:color="000000"/>
              <w:right w:val="single" w:sz="4" w:space="0" w:color="000000"/>
            </w:tcBorders>
            <w:noWrap/>
            <w:vAlign w:val="center"/>
          </w:tcPr>
          <w:p w:rsidR="003A56B9" w:rsidRPr="002771A5" w:rsidRDefault="001852F9">
            <w:pPr>
              <w:widowControl/>
              <w:jc w:val="center"/>
              <w:textAlignment w:val="center"/>
              <w:rPr>
                <w:rFonts w:ascii="宋体" w:hAnsi="宋体" w:cs="宋体"/>
                <w:color w:val="000000"/>
                <w:szCs w:val="21"/>
              </w:rPr>
            </w:pPr>
            <w:r w:rsidRPr="002771A5">
              <w:rPr>
                <w:rFonts w:ascii="宋体" w:hAnsi="宋体" w:cs="宋体" w:hint="eastAsia"/>
                <w:color w:val="000000"/>
                <w:kern w:val="0"/>
                <w:szCs w:val="21"/>
              </w:rPr>
              <w:t>22</w:t>
            </w:r>
          </w:p>
        </w:tc>
        <w:tc>
          <w:tcPr>
            <w:tcW w:w="933" w:type="dxa"/>
            <w:vMerge/>
            <w:tcBorders>
              <w:top w:val="single" w:sz="4" w:space="0" w:color="000000"/>
              <w:left w:val="single" w:sz="4" w:space="0" w:color="000000"/>
              <w:bottom w:val="single" w:sz="4" w:space="0" w:color="000000"/>
              <w:right w:val="single" w:sz="4" w:space="0" w:color="000000"/>
            </w:tcBorders>
            <w:noWrap/>
            <w:vAlign w:val="center"/>
          </w:tcPr>
          <w:p w:rsidR="003A56B9" w:rsidRPr="002771A5" w:rsidRDefault="003A56B9">
            <w:pPr>
              <w:jc w:val="center"/>
              <w:rPr>
                <w:rFonts w:ascii="宋体" w:hAnsi="宋体" w:cs="宋体"/>
                <w:color w:val="000000"/>
                <w:szCs w:val="21"/>
              </w:rPr>
            </w:pPr>
          </w:p>
        </w:tc>
        <w:tc>
          <w:tcPr>
            <w:tcW w:w="6327" w:type="dxa"/>
            <w:tcBorders>
              <w:top w:val="single" w:sz="4" w:space="0" w:color="000000"/>
              <w:left w:val="single" w:sz="4" w:space="0" w:color="000000"/>
              <w:bottom w:val="single" w:sz="4" w:space="0" w:color="000000"/>
              <w:right w:val="single" w:sz="4" w:space="0" w:color="000000"/>
            </w:tcBorders>
            <w:vAlign w:val="center"/>
          </w:tcPr>
          <w:p w:rsidR="003A56B9" w:rsidRPr="002771A5" w:rsidRDefault="001852F9">
            <w:pPr>
              <w:widowControl/>
              <w:jc w:val="left"/>
              <w:textAlignment w:val="center"/>
              <w:rPr>
                <w:rFonts w:ascii="宋体" w:hAnsi="宋体" w:cs="宋体"/>
                <w:color w:val="000000"/>
                <w:szCs w:val="21"/>
              </w:rPr>
            </w:pPr>
            <w:r w:rsidRPr="002771A5">
              <w:rPr>
                <w:rFonts w:ascii="宋体" w:hAnsi="宋体" w:cs="宋体" w:hint="eastAsia"/>
                <w:color w:val="000000"/>
                <w:kern w:val="0"/>
                <w:szCs w:val="21"/>
              </w:rPr>
              <w:t>会员展示：第一屏支持展示会员等级或标签。</w:t>
            </w:r>
          </w:p>
        </w:tc>
      </w:tr>
      <w:tr w:rsidR="003A56B9" w:rsidRPr="002771A5">
        <w:trPr>
          <w:trHeight w:val="1152"/>
          <w:jc w:val="center"/>
        </w:trPr>
        <w:tc>
          <w:tcPr>
            <w:tcW w:w="760" w:type="dxa"/>
            <w:tcBorders>
              <w:top w:val="single" w:sz="4" w:space="0" w:color="000000"/>
              <w:left w:val="single" w:sz="4" w:space="0" w:color="000000"/>
              <w:bottom w:val="single" w:sz="4" w:space="0" w:color="000000"/>
              <w:right w:val="single" w:sz="4" w:space="0" w:color="000000"/>
            </w:tcBorders>
            <w:noWrap/>
            <w:vAlign w:val="center"/>
          </w:tcPr>
          <w:p w:rsidR="003A56B9" w:rsidRPr="002771A5" w:rsidRDefault="001852F9">
            <w:pPr>
              <w:widowControl/>
              <w:jc w:val="center"/>
              <w:textAlignment w:val="center"/>
              <w:rPr>
                <w:rFonts w:ascii="宋体" w:hAnsi="宋体" w:cs="宋体"/>
                <w:color w:val="000000"/>
                <w:szCs w:val="21"/>
              </w:rPr>
            </w:pPr>
            <w:r w:rsidRPr="002771A5">
              <w:rPr>
                <w:rFonts w:ascii="宋体" w:hAnsi="宋体" w:cs="宋体" w:hint="eastAsia"/>
                <w:color w:val="000000"/>
                <w:kern w:val="0"/>
                <w:szCs w:val="21"/>
              </w:rPr>
              <w:t>23</w:t>
            </w:r>
          </w:p>
        </w:tc>
        <w:tc>
          <w:tcPr>
            <w:tcW w:w="933" w:type="dxa"/>
            <w:vMerge/>
            <w:tcBorders>
              <w:top w:val="single" w:sz="4" w:space="0" w:color="000000"/>
              <w:left w:val="single" w:sz="4" w:space="0" w:color="000000"/>
              <w:bottom w:val="single" w:sz="4" w:space="0" w:color="000000"/>
              <w:right w:val="single" w:sz="4" w:space="0" w:color="000000"/>
            </w:tcBorders>
            <w:noWrap/>
            <w:vAlign w:val="center"/>
          </w:tcPr>
          <w:p w:rsidR="003A56B9" w:rsidRPr="002771A5" w:rsidRDefault="003A56B9">
            <w:pPr>
              <w:jc w:val="center"/>
              <w:rPr>
                <w:rFonts w:ascii="宋体" w:hAnsi="宋体" w:cs="宋体"/>
                <w:color w:val="000000"/>
                <w:szCs w:val="21"/>
              </w:rPr>
            </w:pPr>
          </w:p>
        </w:tc>
        <w:tc>
          <w:tcPr>
            <w:tcW w:w="6327" w:type="dxa"/>
            <w:tcBorders>
              <w:top w:val="single" w:sz="4" w:space="0" w:color="000000"/>
              <w:left w:val="single" w:sz="4" w:space="0" w:color="000000"/>
              <w:bottom w:val="single" w:sz="4" w:space="0" w:color="000000"/>
              <w:right w:val="single" w:sz="4" w:space="0" w:color="000000"/>
            </w:tcBorders>
            <w:vAlign w:val="center"/>
          </w:tcPr>
          <w:p w:rsidR="003A56B9" w:rsidRPr="002771A5" w:rsidRDefault="001852F9">
            <w:pPr>
              <w:widowControl/>
              <w:jc w:val="left"/>
              <w:textAlignment w:val="center"/>
              <w:rPr>
                <w:rFonts w:ascii="宋体" w:hAnsi="宋体" w:cs="宋体"/>
                <w:color w:val="000000"/>
                <w:szCs w:val="21"/>
              </w:rPr>
            </w:pPr>
            <w:r w:rsidRPr="002771A5">
              <w:rPr>
                <w:rFonts w:ascii="宋体" w:hAnsi="宋体" w:cs="宋体" w:hint="eastAsia"/>
                <w:color w:val="000000"/>
                <w:kern w:val="0"/>
                <w:szCs w:val="21"/>
              </w:rPr>
              <w:t>替代条码：当客户缴费失败时，支持先使用含有客户信息的临时条码进行检查。例如：客户使用临时条码可以正常进行采血，采血后应将样本区分并存放，暂不送检。</w:t>
            </w:r>
          </w:p>
        </w:tc>
      </w:tr>
      <w:tr w:rsidR="003A56B9" w:rsidRPr="002771A5">
        <w:trPr>
          <w:trHeight w:val="288"/>
          <w:jc w:val="center"/>
        </w:trPr>
        <w:tc>
          <w:tcPr>
            <w:tcW w:w="760" w:type="dxa"/>
            <w:tcBorders>
              <w:top w:val="single" w:sz="4" w:space="0" w:color="000000"/>
              <w:left w:val="single" w:sz="4" w:space="0" w:color="000000"/>
              <w:bottom w:val="single" w:sz="4" w:space="0" w:color="000000"/>
              <w:right w:val="single" w:sz="4" w:space="0" w:color="000000"/>
            </w:tcBorders>
            <w:noWrap/>
            <w:vAlign w:val="center"/>
          </w:tcPr>
          <w:p w:rsidR="003A56B9" w:rsidRPr="002771A5" w:rsidRDefault="001852F9">
            <w:pPr>
              <w:widowControl/>
              <w:jc w:val="center"/>
              <w:textAlignment w:val="center"/>
              <w:rPr>
                <w:rFonts w:ascii="宋体" w:hAnsi="宋体" w:cs="宋体"/>
                <w:color w:val="000000"/>
                <w:szCs w:val="21"/>
              </w:rPr>
            </w:pPr>
            <w:r w:rsidRPr="002771A5">
              <w:rPr>
                <w:rFonts w:ascii="宋体" w:hAnsi="宋体" w:cs="宋体" w:hint="eastAsia"/>
                <w:color w:val="000000"/>
                <w:kern w:val="0"/>
                <w:szCs w:val="21"/>
              </w:rPr>
              <w:t>24</w:t>
            </w:r>
          </w:p>
        </w:tc>
        <w:tc>
          <w:tcPr>
            <w:tcW w:w="933" w:type="dxa"/>
            <w:vMerge/>
            <w:tcBorders>
              <w:top w:val="single" w:sz="4" w:space="0" w:color="000000"/>
              <w:left w:val="single" w:sz="4" w:space="0" w:color="000000"/>
              <w:bottom w:val="single" w:sz="4" w:space="0" w:color="000000"/>
              <w:right w:val="single" w:sz="4" w:space="0" w:color="000000"/>
            </w:tcBorders>
            <w:noWrap/>
            <w:vAlign w:val="center"/>
          </w:tcPr>
          <w:p w:rsidR="003A56B9" w:rsidRPr="002771A5" w:rsidRDefault="003A56B9">
            <w:pPr>
              <w:jc w:val="center"/>
              <w:rPr>
                <w:rFonts w:ascii="宋体" w:hAnsi="宋体" w:cs="宋体"/>
                <w:color w:val="000000"/>
                <w:szCs w:val="21"/>
              </w:rPr>
            </w:pPr>
          </w:p>
        </w:tc>
        <w:tc>
          <w:tcPr>
            <w:tcW w:w="6327" w:type="dxa"/>
            <w:tcBorders>
              <w:top w:val="single" w:sz="4" w:space="0" w:color="000000"/>
              <w:left w:val="single" w:sz="4" w:space="0" w:color="000000"/>
              <w:bottom w:val="single" w:sz="4" w:space="0" w:color="000000"/>
              <w:right w:val="single" w:sz="4" w:space="0" w:color="000000"/>
            </w:tcBorders>
            <w:vAlign w:val="center"/>
          </w:tcPr>
          <w:p w:rsidR="003A56B9" w:rsidRPr="002771A5" w:rsidRDefault="001852F9">
            <w:pPr>
              <w:widowControl/>
              <w:jc w:val="left"/>
              <w:textAlignment w:val="center"/>
              <w:rPr>
                <w:rFonts w:ascii="宋体" w:hAnsi="宋体" w:cs="宋体"/>
                <w:color w:val="000000"/>
                <w:szCs w:val="21"/>
              </w:rPr>
            </w:pPr>
            <w:r w:rsidRPr="002771A5">
              <w:rPr>
                <w:rFonts w:ascii="宋体" w:hAnsi="宋体" w:cs="宋体" w:hint="eastAsia"/>
                <w:color w:val="000000"/>
                <w:kern w:val="0"/>
                <w:szCs w:val="21"/>
              </w:rPr>
              <w:t>胃肠镜部分收费对账：支持实现接口对接。</w:t>
            </w:r>
          </w:p>
        </w:tc>
      </w:tr>
      <w:tr w:rsidR="003A56B9" w:rsidRPr="002771A5">
        <w:trPr>
          <w:trHeight w:val="576"/>
          <w:jc w:val="center"/>
        </w:trPr>
        <w:tc>
          <w:tcPr>
            <w:tcW w:w="760" w:type="dxa"/>
            <w:tcBorders>
              <w:top w:val="single" w:sz="4" w:space="0" w:color="000000"/>
              <w:left w:val="single" w:sz="4" w:space="0" w:color="000000"/>
              <w:bottom w:val="single" w:sz="4" w:space="0" w:color="000000"/>
              <w:right w:val="single" w:sz="4" w:space="0" w:color="000000"/>
            </w:tcBorders>
            <w:noWrap/>
            <w:vAlign w:val="center"/>
          </w:tcPr>
          <w:p w:rsidR="003A56B9" w:rsidRPr="002771A5" w:rsidRDefault="001852F9">
            <w:pPr>
              <w:widowControl/>
              <w:jc w:val="center"/>
              <w:textAlignment w:val="center"/>
              <w:rPr>
                <w:rFonts w:ascii="宋体" w:hAnsi="宋体" w:cs="宋体"/>
                <w:color w:val="000000"/>
                <w:szCs w:val="21"/>
              </w:rPr>
            </w:pPr>
            <w:r w:rsidRPr="002771A5">
              <w:rPr>
                <w:rFonts w:ascii="宋体" w:hAnsi="宋体" w:cs="宋体" w:hint="eastAsia"/>
                <w:color w:val="000000"/>
                <w:kern w:val="0"/>
                <w:szCs w:val="21"/>
              </w:rPr>
              <w:t>25</w:t>
            </w:r>
          </w:p>
        </w:tc>
        <w:tc>
          <w:tcPr>
            <w:tcW w:w="933" w:type="dxa"/>
            <w:vMerge w:val="restart"/>
            <w:tcBorders>
              <w:top w:val="single" w:sz="4" w:space="0" w:color="000000"/>
              <w:left w:val="single" w:sz="4" w:space="0" w:color="000000"/>
              <w:bottom w:val="single" w:sz="4" w:space="0" w:color="000000"/>
              <w:right w:val="single" w:sz="4" w:space="0" w:color="000000"/>
            </w:tcBorders>
            <w:noWrap/>
            <w:vAlign w:val="center"/>
          </w:tcPr>
          <w:p w:rsidR="003A56B9" w:rsidRPr="002771A5" w:rsidRDefault="001852F9">
            <w:pPr>
              <w:widowControl/>
              <w:jc w:val="center"/>
              <w:textAlignment w:val="center"/>
              <w:rPr>
                <w:rFonts w:ascii="宋体" w:hAnsi="宋体" w:cs="宋体"/>
                <w:color w:val="000000"/>
                <w:szCs w:val="21"/>
              </w:rPr>
            </w:pPr>
            <w:r w:rsidRPr="002771A5">
              <w:rPr>
                <w:rFonts w:ascii="宋体" w:hAnsi="宋体" w:cs="宋体" w:hint="eastAsia"/>
                <w:color w:val="000000"/>
                <w:kern w:val="0"/>
                <w:szCs w:val="21"/>
              </w:rPr>
              <w:t>报告管理模块</w:t>
            </w:r>
          </w:p>
        </w:tc>
        <w:tc>
          <w:tcPr>
            <w:tcW w:w="6327" w:type="dxa"/>
            <w:tcBorders>
              <w:top w:val="single" w:sz="4" w:space="0" w:color="000000"/>
              <w:left w:val="single" w:sz="4" w:space="0" w:color="000000"/>
              <w:bottom w:val="single" w:sz="4" w:space="0" w:color="000000"/>
              <w:right w:val="single" w:sz="4" w:space="0" w:color="000000"/>
            </w:tcBorders>
            <w:vAlign w:val="center"/>
          </w:tcPr>
          <w:p w:rsidR="003A56B9" w:rsidRPr="002771A5" w:rsidRDefault="001852F9">
            <w:pPr>
              <w:widowControl/>
              <w:jc w:val="left"/>
              <w:textAlignment w:val="center"/>
              <w:rPr>
                <w:rFonts w:ascii="宋体" w:hAnsi="宋体" w:cs="宋体"/>
                <w:color w:val="000000"/>
                <w:szCs w:val="21"/>
              </w:rPr>
            </w:pPr>
            <w:r w:rsidRPr="002771A5">
              <w:rPr>
                <w:rFonts w:ascii="宋体" w:hAnsi="宋体" w:cs="宋体" w:hint="eastAsia"/>
                <w:color w:val="000000"/>
                <w:kern w:val="0"/>
                <w:szCs w:val="21"/>
              </w:rPr>
              <w:t>团检报告：支持优化升级团检报告模板及内容框架架构调整。</w:t>
            </w:r>
          </w:p>
        </w:tc>
      </w:tr>
      <w:tr w:rsidR="003A56B9" w:rsidRPr="002771A5">
        <w:trPr>
          <w:trHeight w:val="288"/>
          <w:jc w:val="center"/>
        </w:trPr>
        <w:tc>
          <w:tcPr>
            <w:tcW w:w="760" w:type="dxa"/>
            <w:tcBorders>
              <w:top w:val="single" w:sz="4" w:space="0" w:color="000000"/>
              <w:left w:val="single" w:sz="4" w:space="0" w:color="000000"/>
              <w:bottom w:val="single" w:sz="4" w:space="0" w:color="000000"/>
              <w:right w:val="single" w:sz="4" w:space="0" w:color="000000"/>
            </w:tcBorders>
            <w:noWrap/>
            <w:vAlign w:val="center"/>
          </w:tcPr>
          <w:p w:rsidR="003A56B9" w:rsidRPr="002771A5" w:rsidRDefault="001852F9">
            <w:pPr>
              <w:widowControl/>
              <w:jc w:val="center"/>
              <w:textAlignment w:val="center"/>
              <w:rPr>
                <w:rFonts w:ascii="宋体" w:hAnsi="宋体" w:cs="宋体"/>
                <w:color w:val="000000"/>
                <w:szCs w:val="21"/>
              </w:rPr>
            </w:pPr>
            <w:r w:rsidRPr="002771A5">
              <w:rPr>
                <w:rFonts w:ascii="宋体" w:hAnsi="宋体" w:cs="宋体" w:hint="eastAsia"/>
                <w:color w:val="000000"/>
                <w:kern w:val="0"/>
                <w:szCs w:val="21"/>
              </w:rPr>
              <w:t>26</w:t>
            </w:r>
          </w:p>
        </w:tc>
        <w:tc>
          <w:tcPr>
            <w:tcW w:w="933" w:type="dxa"/>
            <w:vMerge/>
            <w:tcBorders>
              <w:top w:val="single" w:sz="4" w:space="0" w:color="000000"/>
              <w:left w:val="single" w:sz="4" w:space="0" w:color="000000"/>
              <w:bottom w:val="single" w:sz="4" w:space="0" w:color="000000"/>
              <w:right w:val="single" w:sz="4" w:space="0" w:color="000000"/>
            </w:tcBorders>
            <w:noWrap/>
            <w:vAlign w:val="center"/>
          </w:tcPr>
          <w:p w:rsidR="003A56B9" w:rsidRPr="002771A5" w:rsidRDefault="003A56B9">
            <w:pPr>
              <w:jc w:val="center"/>
              <w:rPr>
                <w:rFonts w:ascii="宋体" w:hAnsi="宋体" w:cs="宋体"/>
                <w:color w:val="000000"/>
                <w:szCs w:val="21"/>
              </w:rPr>
            </w:pPr>
          </w:p>
        </w:tc>
        <w:tc>
          <w:tcPr>
            <w:tcW w:w="6327" w:type="dxa"/>
            <w:tcBorders>
              <w:top w:val="single" w:sz="4" w:space="0" w:color="000000"/>
              <w:left w:val="single" w:sz="4" w:space="0" w:color="000000"/>
              <w:bottom w:val="single" w:sz="4" w:space="0" w:color="000000"/>
              <w:right w:val="single" w:sz="4" w:space="0" w:color="000000"/>
            </w:tcBorders>
            <w:vAlign w:val="center"/>
          </w:tcPr>
          <w:p w:rsidR="003A56B9" w:rsidRPr="002771A5" w:rsidRDefault="001852F9">
            <w:pPr>
              <w:widowControl/>
              <w:jc w:val="left"/>
              <w:textAlignment w:val="center"/>
              <w:rPr>
                <w:rFonts w:ascii="宋体" w:hAnsi="宋体" w:cs="宋体"/>
                <w:color w:val="000000"/>
                <w:szCs w:val="21"/>
              </w:rPr>
            </w:pPr>
            <w:r w:rsidRPr="002771A5">
              <w:rPr>
                <w:rFonts w:ascii="宋体" w:hAnsi="宋体" w:cs="宋体" w:hint="eastAsia"/>
                <w:color w:val="000000"/>
                <w:kern w:val="0"/>
                <w:szCs w:val="21"/>
              </w:rPr>
              <w:t>体检报告问卷：支持优化原有体检报告问卷。</w:t>
            </w:r>
          </w:p>
        </w:tc>
      </w:tr>
      <w:tr w:rsidR="003A56B9" w:rsidRPr="002771A5">
        <w:trPr>
          <w:trHeight w:val="576"/>
          <w:jc w:val="center"/>
        </w:trPr>
        <w:tc>
          <w:tcPr>
            <w:tcW w:w="760" w:type="dxa"/>
            <w:tcBorders>
              <w:top w:val="single" w:sz="4" w:space="0" w:color="000000"/>
              <w:left w:val="single" w:sz="4" w:space="0" w:color="000000"/>
              <w:bottom w:val="single" w:sz="4" w:space="0" w:color="000000"/>
              <w:right w:val="single" w:sz="4" w:space="0" w:color="000000"/>
            </w:tcBorders>
            <w:noWrap/>
            <w:vAlign w:val="center"/>
          </w:tcPr>
          <w:p w:rsidR="003A56B9" w:rsidRPr="002771A5" w:rsidRDefault="001852F9">
            <w:pPr>
              <w:widowControl/>
              <w:jc w:val="center"/>
              <w:textAlignment w:val="center"/>
              <w:rPr>
                <w:rFonts w:ascii="宋体" w:hAnsi="宋体" w:cs="宋体"/>
                <w:color w:val="000000"/>
                <w:szCs w:val="21"/>
              </w:rPr>
            </w:pPr>
            <w:r w:rsidRPr="002771A5">
              <w:rPr>
                <w:rFonts w:ascii="宋体" w:hAnsi="宋体" w:cs="宋体" w:hint="eastAsia"/>
                <w:color w:val="000000"/>
                <w:kern w:val="0"/>
                <w:szCs w:val="21"/>
              </w:rPr>
              <w:t>27</w:t>
            </w:r>
          </w:p>
        </w:tc>
        <w:tc>
          <w:tcPr>
            <w:tcW w:w="933" w:type="dxa"/>
            <w:vMerge/>
            <w:tcBorders>
              <w:top w:val="single" w:sz="4" w:space="0" w:color="000000"/>
              <w:left w:val="single" w:sz="4" w:space="0" w:color="000000"/>
              <w:bottom w:val="single" w:sz="4" w:space="0" w:color="000000"/>
              <w:right w:val="single" w:sz="4" w:space="0" w:color="000000"/>
            </w:tcBorders>
            <w:noWrap/>
            <w:vAlign w:val="center"/>
          </w:tcPr>
          <w:p w:rsidR="003A56B9" w:rsidRPr="002771A5" w:rsidRDefault="003A56B9">
            <w:pPr>
              <w:jc w:val="center"/>
              <w:rPr>
                <w:rFonts w:ascii="宋体" w:hAnsi="宋体" w:cs="宋体"/>
                <w:color w:val="000000"/>
                <w:szCs w:val="21"/>
              </w:rPr>
            </w:pPr>
          </w:p>
        </w:tc>
        <w:tc>
          <w:tcPr>
            <w:tcW w:w="6327" w:type="dxa"/>
            <w:tcBorders>
              <w:top w:val="single" w:sz="4" w:space="0" w:color="000000"/>
              <w:left w:val="single" w:sz="4" w:space="0" w:color="000000"/>
              <w:bottom w:val="single" w:sz="4" w:space="0" w:color="000000"/>
              <w:right w:val="single" w:sz="4" w:space="0" w:color="000000"/>
            </w:tcBorders>
            <w:vAlign w:val="center"/>
          </w:tcPr>
          <w:p w:rsidR="003A56B9" w:rsidRPr="002771A5" w:rsidRDefault="001852F9">
            <w:pPr>
              <w:widowControl/>
              <w:jc w:val="left"/>
              <w:textAlignment w:val="center"/>
              <w:rPr>
                <w:rFonts w:ascii="宋体" w:hAnsi="宋体" w:cs="宋体"/>
                <w:color w:val="000000"/>
                <w:szCs w:val="21"/>
              </w:rPr>
            </w:pPr>
            <w:r w:rsidRPr="002771A5">
              <w:rPr>
                <w:rFonts w:ascii="宋体" w:hAnsi="宋体" w:cs="宋体" w:hint="eastAsia"/>
                <w:color w:val="000000"/>
                <w:kern w:val="0"/>
                <w:szCs w:val="21"/>
              </w:rPr>
              <w:t>体检结果异常汇总：支持根据客户需求在体检报告中显示异常汇总。</w:t>
            </w:r>
          </w:p>
        </w:tc>
      </w:tr>
      <w:tr w:rsidR="003A56B9" w:rsidRPr="002771A5">
        <w:trPr>
          <w:trHeight w:val="576"/>
          <w:jc w:val="center"/>
        </w:trPr>
        <w:tc>
          <w:tcPr>
            <w:tcW w:w="760" w:type="dxa"/>
            <w:tcBorders>
              <w:top w:val="single" w:sz="4" w:space="0" w:color="000000"/>
              <w:left w:val="single" w:sz="4" w:space="0" w:color="000000"/>
              <w:bottom w:val="single" w:sz="4" w:space="0" w:color="000000"/>
              <w:right w:val="single" w:sz="4" w:space="0" w:color="000000"/>
            </w:tcBorders>
            <w:noWrap/>
            <w:vAlign w:val="center"/>
          </w:tcPr>
          <w:p w:rsidR="003A56B9" w:rsidRPr="002771A5" w:rsidRDefault="001852F9">
            <w:pPr>
              <w:widowControl/>
              <w:jc w:val="center"/>
              <w:textAlignment w:val="center"/>
              <w:rPr>
                <w:rFonts w:ascii="宋体" w:hAnsi="宋体" w:cs="宋体"/>
                <w:color w:val="000000"/>
                <w:szCs w:val="21"/>
              </w:rPr>
            </w:pPr>
            <w:r w:rsidRPr="002771A5">
              <w:rPr>
                <w:rFonts w:ascii="宋体" w:hAnsi="宋体" w:cs="宋体" w:hint="eastAsia"/>
                <w:color w:val="000000"/>
                <w:kern w:val="0"/>
                <w:szCs w:val="21"/>
              </w:rPr>
              <w:t>28</w:t>
            </w:r>
          </w:p>
        </w:tc>
        <w:tc>
          <w:tcPr>
            <w:tcW w:w="933" w:type="dxa"/>
            <w:vMerge/>
            <w:tcBorders>
              <w:top w:val="single" w:sz="4" w:space="0" w:color="000000"/>
              <w:left w:val="single" w:sz="4" w:space="0" w:color="000000"/>
              <w:bottom w:val="single" w:sz="4" w:space="0" w:color="000000"/>
              <w:right w:val="single" w:sz="4" w:space="0" w:color="000000"/>
            </w:tcBorders>
            <w:noWrap/>
            <w:vAlign w:val="center"/>
          </w:tcPr>
          <w:p w:rsidR="003A56B9" w:rsidRPr="002771A5" w:rsidRDefault="003A56B9">
            <w:pPr>
              <w:jc w:val="center"/>
              <w:rPr>
                <w:rFonts w:ascii="宋体" w:hAnsi="宋体" w:cs="宋体"/>
                <w:color w:val="000000"/>
                <w:szCs w:val="21"/>
              </w:rPr>
            </w:pPr>
          </w:p>
        </w:tc>
        <w:tc>
          <w:tcPr>
            <w:tcW w:w="6327" w:type="dxa"/>
            <w:tcBorders>
              <w:top w:val="single" w:sz="4" w:space="0" w:color="000000"/>
              <w:left w:val="single" w:sz="4" w:space="0" w:color="000000"/>
              <w:bottom w:val="single" w:sz="4" w:space="0" w:color="000000"/>
              <w:right w:val="single" w:sz="4" w:space="0" w:color="000000"/>
            </w:tcBorders>
            <w:vAlign w:val="center"/>
          </w:tcPr>
          <w:p w:rsidR="003A56B9" w:rsidRPr="002771A5" w:rsidRDefault="001852F9">
            <w:pPr>
              <w:widowControl/>
              <w:jc w:val="left"/>
              <w:textAlignment w:val="center"/>
              <w:rPr>
                <w:rFonts w:ascii="宋体" w:hAnsi="宋体" w:cs="宋体"/>
                <w:color w:val="000000"/>
                <w:szCs w:val="21"/>
              </w:rPr>
            </w:pPr>
            <w:r w:rsidRPr="002771A5">
              <w:rPr>
                <w:rFonts w:ascii="宋体" w:hAnsi="宋体" w:cs="宋体" w:hint="eastAsia"/>
                <w:color w:val="000000"/>
                <w:kern w:val="0"/>
                <w:szCs w:val="21"/>
              </w:rPr>
              <w:t>历年结果对比或相关内容：支持在体检报告中增加历年结果对比或相关内容。</w:t>
            </w:r>
          </w:p>
        </w:tc>
      </w:tr>
      <w:tr w:rsidR="003A56B9" w:rsidRPr="002771A5">
        <w:trPr>
          <w:trHeight w:val="576"/>
          <w:jc w:val="center"/>
        </w:trPr>
        <w:tc>
          <w:tcPr>
            <w:tcW w:w="760" w:type="dxa"/>
            <w:tcBorders>
              <w:top w:val="single" w:sz="4" w:space="0" w:color="000000"/>
              <w:left w:val="single" w:sz="4" w:space="0" w:color="000000"/>
              <w:bottom w:val="single" w:sz="4" w:space="0" w:color="000000"/>
              <w:right w:val="single" w:sz="4" w:space="0" w:color="000000"/>
            </w:tcBorders>
            <w:noWrap/>
            <w:vAlign w:val="center"/>
          </w:tcPr>
          <w:p w:rsidR="003A56B9" w:rsidRPr="002771A5" w:rsidRDefault="001852F9">
            <w:pPr>
              <w:widowControl/>
              <w:jc w:val="center"/>
              <w:textAlignment w:val="center"/>
              <w:rPr>
                <w:rFonts w:ascii="宋体" w:hAnsi="宋体" w:cs="宋体"/>
                <w:color w:val="000000"/>
                <w:szCs w:val="21"/>
              </w:rPr>
            </w:pPr>
            <w:r w:rsidRPr="002771A5">
              <w:rPr>
                <w:rFonts w:ascii="宋体" w:hAnsi="宋体" w:cs="宋体" w:hint="eastAsia"/>
                <w:color w:val="000000"/>
                <w:kern w:val="0"/>
                <w:szCs w:val="21"/>
              </w:rPr>
              <w:t>29</w:t>
            </w:r>
          </w:p>
        </w:tc>
        <w:tc>
          <w:tcPr>
            <w:tcW w:w="933" w:type="dxa"/>
            <w:vMerge/>
            <w:tcBorders>
              <w:top w:val="single" w:sz="4" w:space="0" w:color="000000"/>
              <w:left w:val="single" w:sz="4" w:space="0" w:color="000000"/>
              <w:bottom w:val="single" w:sz="4" w:space="0" w:color="000000"/>
              <w:right w:val="single" w:sz="4" w:space="0" w:color="000000"/>
            </w:tcBorders>
            <w:noWrap/>
            <w:vAlign w:val="center"/>
          </w:tcPr>
          <w:p w:rsidR="003A56B9" w:rsidRPr="002771A5" w:rsidRDefault="003A56B9">
            <w:pPr>
              <w:jc w:val="center"/>
              <w:rPr>
                <w:rFonts w:ascii="宋体" w:hAnsi="宋体" w:cs="宋体"/>
                <w:color w:val="000000"/>
                <w:szCs w:val="21"/>
              </w:rPr>
            </w:pPr>
          </w:p>
        </w:tc>
        <w:tc>
          <w:tcPr>
            <w:tcW w:w="6327" w:type="dxa"/>
            <w:tcBorders>
              <w:top w:val="single" w:sz="4" w:space="0" w:color="000000"/>
              <w:left w:val="single" w:sz="4" w:space="0" w:color="000000"/>
              <w:bottom w:val="single" w:sz="4" w:space="0" w:color="000000"/>
              <w:right w:val="single" w:sz="4" w:space="0" w:color="000000"/>
            </w:tcBorders>
            <w:vAlign w:val="center"/>
          </w:tcPr>
          <w:p w:rsidR="003A56B9" w:rsidRPr="002771A5" w:rsidRDefault="001852F9">
            <w:pPr>
              <w:widowControl/>
              <w:jc w:val="left"/>
              <w:textAlignment w:val="center"/>
              <w:rPr>
                <w:rFonts w:ascii="宋体" w:hAnsi="宋体" w:cs="宋体"/>
                <w:color w:val="000000"/>
                <w:szCs w:val="21"/>
              </w:rPr>
            </w:pPr>
            <w:r w:rsidRPr="002771A5">
              <w:rPr>
                <w:rFonts w:ascii="宋体" w:hAnsi="宋体" w:cs="宋体" w:hint="eastAsia"/>
                <w:color w:val="000000"/>
                <w:kern w:val="0"/>
                <w:szCs w:val="21"/>
              </w:rPr>
              <w:t>入职体检报告电子化：支持体检报告以及考生照片、知情同意签名、主检结论，全部线上完成，可生成PDF文件</w:t>
            </w:r>
          </w:p>
        </w:tc>
      </w:tr>
      <w:tr w:rsidR="003A56B9" w:rsidRPr="002771A5">
        <w:trPr>
          <w:trHeight w:val="576"/>
          <w:jc w:val="center"/>
        </w:trPr>
        <w:tc>
          <w:tcPr>
            <w:tcW w:w="760" w:type="dxa"/>
            <w:tcBorders>
              <w:top w:val="single" w:sz="4" w:space="0" w:color="000000"/>
              <w:left w:val="single" w:sz="4" w:space="0" w:color="000000"/>
              <w:bottom w:val="single" w:sz="4" w:space="0" w:color="000000"/>
              <w:right w:val="single" w:sz="4" w:space="0" w:color="000000"/>
            </w:tcBorders>
            <w:noWrap/>
            <w:vAlign w:val="center"/>
          </w:tcPr>
          <w:p w:rsidR="003A56B9" w:rsidRPr="002771A5" w:rsidRDefault="001852F9">
            <w:pPr>
              <w:widowControl/>
              <w:jc w:val="center"/>
              <w:textAlignment w:val="center"/>
              <w:rPr>
                <w:rFonts w:ascii="宋体" w:hAnsi="宋体" w:cs="宋体"/>
                <w:color w:val="000000"/>
                <w:szCs w:val="21"/>
              </w:rPr>
            </w:pPr>
            <w:r w:rsidRPr="002771A5">
              <w:rPr>
                <w:rFonts w:ascii="宋体" w:hAnsi="宋体" w:cs="宋体" w:hint="eastAsia"/>
                <w:color w:val="000000"/>
                <w:kern w:val="0"/>
                <w:szCs w:val="21"/>
              </w:rPr>
              <w:t>30</w:t>
            </w:r>
          </w:p>
        </w:tc>
        <w:tc>
          <w:tcPr>
            <w:tcW w:w="933" w:type="dxa"/>
            <w:vMerge/>
            <w:tcBorders>
              <w:top w:val="single" w:sz="4" w:space="0" w:color="000000"/>
              <w:left w:val="single" w:sz="4" w:space="0" w:color="000000"/>
              <w:bottom w:val="single" w:sz="4" w:space="0" w:color="000000"/>
              <w:right w:val="single" w:sz="4" w:space="0" w:color="000000"/>
            </w:tcBorders>
            <w:noWrap/>
            <w:vAlign w:val="center"/>
          </w:tcPr>
          <w:p w:rsidR="003A56B9" w:rsidRPr="002771A5" w:rsidRDefault="003A56B9">
            <w:pPr>
              <w:jc w:val="center"/>
              <w:rPr>
                <w:rFonts w:ascii="宋体" w:hAnsi="宋体" w:cs="宋体"/>
                <w:color w:val="000000"/>
                <w:szCs w:val="21"/>
              </w:rPr>
            </w:pPr>
          </w:p>
        </w:tc>
        <w:tc>
          <w:tcPr>
            <w:tcW w:w="6327" w:type="dxa"/>
            <w:tcBorders>
              <w:top w:val="single" w:sz="4" w:space="0" w:color="000000"/>
              <w:left w:val="single" w:sz="4" w:space="0" w:color="000000"/>
              <w:bottom w:val="single" w:sz="4" w:space="0" w:color="000000"/>
              <w:right w:val="single" w:sz="4" w:space="0" w:color="000000"/>
            </w:tcBorders>
            <w:vAlign w:val="center"/>
          </w:tcPr>
          <w:p w:rsidR="003A56B9" w:rsidRPr="002771A5" w:rsidRDefault="001852F9">
            <w:pPr>
              <w:widowControl/>
              <w:jc w:val="left"/>
              <w:textAlignment w:val="center"/>
              <w:rPr>
                <w:rFonts w:ascii="宋体" w:hAnsi="宋体" w:cs="宋体"/>
                <w:color w:val="000000"/>
                <w:szCs w:val="21"/>
              </w:rPr>
            </w:pPr>
            <w:r w:rsidRPr="002771A5">
              <w:rPr>
                <w:rFonts w:ascii="宋体" w:hAnsi="宋体" w:cs="宋体" w:hint="eastAsia"/>
                <w:color w:val="000000"/>
                <w:kern w:val="0"/>
                <w:szCs w:val="21"/>
              </w:rPr>
              <w:t>体检报告版面美化：支持体检报告全面美化（模块：问卷简化显示既往史、手术史、家族史等）</w:t>
            </w:r>
          </w:p>
        </w:tc>
      </w:tr>
      <w:tr w:rsidR="003A56B9" w:rsidRPr="002771A5">
        <w:trPr>
          <w:trHeight w:val="576"/>
          <w:jc w:val="center"/>
        </w:trPr>
        <w:tc>
          <w:tcPr>
            <w:tcW w:w="760" w:type="dxa"/>
            <w:tcBorders>
              <w:top w:val="single" w:sz="4" w:space="0" w:color="000000"/>
              <w:left w:val="single" w:sz="4" w:space="0" w:color="000000"/>
              <w:bottom w:val="single" w:sz="4" w:space="0" w:color="000000"/>
              <w:right w:val="single" w:sz="4" w:space="0" w:color="000000"/>
            </w:tcBorders>
            <w:noWrap/>
            <w:vAlign w:val="center"/>
          </w:tcPr>
          <w:p w:rsidR="003A56B9" w:rsidRPr="002771A5" w:rsidRDefault="001852F9">
            <w:pPr>
              <w:widowControl/>
              <w:jc w:val="center"/>
              <w:textAlignment w:val="center"/>
              <w:rPr>
                <w:rFonts w:ascii="宋体" w:hAnsi="宋体" w:cs="宋体"/>
                <w:color w:val="000000"/>
                <w:szCs w:val="21"/>
              </w:rPr>
            </w:pPr>
            <w:r w:rsidRPr="002771A5">
              <w:rPr>
                <w:rFonts w:ascii="宋体" w:hAnsi="宋体" w:cs="宋体" w:hint="eastAsia"/>
                <w:color w:val="000000"/>
                <w:kern w:val="0"/>
                <w:szCs w:val="21"/>
              </w:rPr>
              <w:lastRenderedPageBreak/>
              <w:t>31</w:t>
            </w:r>
          </w:p>
        </w:tc>
        <w:tc>
          <w:tcPr>
            <w:tcW w:w="933" w:type="dxa"/>
            <w:vMerge w:val="restart"/>
            <w:tcBorders>
              <w:top w:val="single" w:sz="4" w:space="0" w:color="000000"/>
              <w:left w:val="single" w:sz="4" w:space="0" w:color="000000"/>
              <w:bottom w:val="single" w:sz="4" w:space="0" w:color="000000"/>
              <w:right w:val="single" w:sz="4" w:space="0" w:color="000000"/>
            </w:tcBorders>
            <w:noWrap/>
            <w:vAlign w:val="center"/>
          </w:tcPr>
          <w:p w:rsidR="003A56B9" w:rsidRPr="002771A5" w:rsidRDefault="001852F9">
            <w:pPr>
              <w:widowControl/>
              <w:jc w:val="center"/>
              <w:textAlignment w:val="center"/>
              <w:rPr>
                <w:rFonts w:ascii="宋体" w:hAnsi="宋体" w:cs="宋体"/>
                <w:color w:val="000000"/>
                <w:szCs w:val="21"/>
              </w:rPr>
            </w:pPr>
            <w:r w:rsidRPr="002771A5">
              <w:rPr>
                <w:rFonts w:ascii="宋体" w:hAnsi="宋体" w:cs="宋体" w:hint="eastAsia"/>
                <w:color w:val="000000"/>
                <w:kern w:val="0"/>
                <w:szCs w:val="21"/>
              </w:rPr>
              <w:t>科室检查模块</w:t>
            </w:r>
          </w:p>
        </w:tc>
        <w:tc>
          <w:tcPr>
            <w:tcW w:w="6327" w:type="dxa"/>
            <w:tcBorders>
              <w:top w:val="single" w:sz="4" w:space="0" w:color="000000"/>
              <w:left w:val="single" w:sz="4" w:space="0" w:color="000000"/>
              <w:bottom w:val="single" w:sz="4" w:space="0" w:color="000000"/>
              <w:right w:val="single" w:sz="4" w:space="0" w:color="000000"/>
            </w:tcBorders>
            <w:vAlign w:val="center"/>
          </w:tcPr>
          <w:p w:rsidR="003A56B9" w:rsidRPr="002771A5" w:rsidRDefault="001852F9">
            <w:pPr>
              <w:widowControl/>
              <w:jc w:val="left"/>
              <w:textAlignment w:val="center"/>
              <w:rPr>
                <w:rFonts w:ascii="宋体" w:hAnsi="宋体" w:cs="宋体"/>
                <w:color w:val="000000"/>
                <w:szCs w:val="21"/>
              </w:rPr>
            </w:pPr>
            <w:r w:rsidRPr="002771A5">
              <w:rPr>
                <w:rFonts w:ascii="宋体" w:hAnsi="宋体" w:cs="宋体" w:hint="eastAsia"/>
                <w:color w:val="000000"/>
                <w:kern w:val="0"/>
                <w:szCs w:val="21"/>
              </w:rPr>
              <w:t>问诊咨询界面：支持扫码后先显示健康问卷，然后点击进入科室录入。</w:t>
            </w:r>
          </w:p>
        </w:tc>
      </w:tr>
      <w:tr w:rsidR="003A56B9" w:rsidRPr="002771A5">
        <w:trPr>
          <w:trHeight w:val="576"/>
          <w:jc w:val="center"/>
        </w:trPr>
        <w:tc>
          <w:tcPr>
            <w:tcW w:w="760" w:type="dxa"/>
            <w:tcBorders>
              <w:top w:val="single" w:sz="4" w:space="0" w:color="000000"/>
              <w:left w:val="single" w:sz="4" w:space="0" w:color="000000"/>
              <w:bottom w:val="single" w:sz="4" w:space="0" w:color="000000"/>
              <w:right w:val="single" w:sz="4" w:space="0" w:color="000000"/>
            </w:tcBorders>
            <w:noWrap/>
            <w:vAlign w:val="center"/>
          </w:tcPr>
          <w:p w:rsidR="003A56B9" w:rsidRPr="002771A5" w:rsidRDefault="001852F9">
            <w:pPr>
              <w:widowControl/>
              <w:jc w:val="center"/>
              <w:textAlignment w:val="center"/>
              <w:rPr>
                <w:rFonts w:ascii="宋体" w:hAnsi="宋体" w:cs="宋体"/>
                <w:color w:val="000000"/>
                <w:szCs w:val="21"/>
              </w:rPr>
            </w:pPr>
            <w:r w:rsidRPr="002771A5">
              <w:rPr>
                <w:rFonts w:ascii="宋体" w:hAnsi="宋体" w:cs="宋体" w:hint="eastAsia"/>
                <w:color w:val="000000"/>
                <w:kern w:val="0"/>
                <w:szCs w:val="21"/>
              </w:rPr>
              <w:t>32</w:t>
            </w:r>
          </w:p>
        </w:tc>
        <w:tc>
          <w:tcPr>
            <w:tcW w:w="933" w:type="dxa"/>
            <w:vMerge/>
            <w:tcBorders>
              <w:top w:val="single" w:sz="4" w:space="0" w:color="000000"/>
              <w:left w:val="single" w:sz="4" w:space="0" w:color="000000"/>
              <w:bottom w:val="single" w:sz="4" w:space="0" w:color="000000"/>
              <w:right w:val="single" w:sz="4" w:space="0" w:color="000000"/>
            </w:tcBorders>
            <w:noWrap/>
            <w:vAlign w:val="center"/>
          </w:tcPr>
          <w:p w:rsidR="003A56B9" w:rsidRPr="002771A5" w:rsidRDefault="003A56B9">
            <w:pPr>
              <w:jc w:val="center"/>
              <w:rPr>
                <w:rFonts w:ascii="宋体" w:hAnsi="宋体" w:cs="宋体"/>
                <w:color w:val="000000"/>
                <w:szCs w:val="21"/>
              </w:rPr>
            </w:pPr>
          </w:p>
        </w:tc>
        <w:tc>
          <w:tcPr>
            <w:tcW w:w="6327" w:type="dxa"/>
            <w:tcBorders>
              <w:top w:val="single" w:sz="4" w:space="0" w:color="000000"/>
              <w:left w:val="single" w:sz="4" w:space="0" w:color="000000"/>
              <w:bottom w:val="single" w:sz="4" w:space="0" w:color="000000"/>
              <w:right w:val="single" w:sz="4" w:space="0" w:color="000000"/>
            </w:tcBorders>
            <w:vAlign w:val="center"/>
          </w:tcPr>
          <w:p w:rsidR="003A56B9" w:rsidRPr="002771A5" w:rsidRDefault="001852F9">
            <w:pPr>
              <w:widowControl/>
              <w:jc w:val="left"/>
              <w:textAlignment w:val="center"/>
              <w:rPr>
                <w:rFonts w:ascii="宋体" w:hAnsi="宋体" w:cs="宋体"/>
                <w:color w:val="000000"/>
                <w:szCs w:val="21"/>
              </w:rPr>
            </w:pPr>
            <w:r w:rsidRPr="002771A5">
              <w:rPr>
                <w:rFonts w:ascii="宋体" w:hAnsi="宋体" w:cs="宋体" w:hint="eastAsia"/>
                <w:color w:val="000000"/>
                <w:kern w:val="0"/>
                <w:szCs w:val="21"/>
              </w:rPr>
              <w:t>检中加项：支持检中加项界面优化，提交成功有提示及价格汇总信息。</w:t>
            </w:r>
          </w:p>
        </w:tc>
      </w:tr>
      <w:tr w:rsidR="003A56B9" w:rsidRPr="002771A5">
        <w:trPr>
          <w:trHeight w:val="1152"/>
          <w:jc w:val="center"/>
        </w:trPr>
        <w:tc>
          <w:tcPr>
            <w:tcW w:w="760" w:type="dxa"/>
            <w:tcBorders>
              <w:top w:val="single" w:sz="4" w:space="0" w:color="000000"/>
              <w:left w:val="single" w:sz="4" w:space="0" w:color="000000"/>
              <w:bottom w:val="single" w:sz="4" w:space="0" w:color="000000"/>
              <w:right w:val="single" w:sz="4" w:space="0" w:color="000000"/>
            </w:tcBorders>
            <w:noWrap/>
            <w:vAlign w:val="center"/>
          </w:tcPr>
          <w:p w:rsidR="003A56B9" w:rsidRPr="002771A5" w:rsidRDefault="001852F9">
            <w:pPr>
              <w:widowControl/>
              <w:jc w:val="center"/>
              <w:textAlignment w:val="center"/>
              <w:rPr>
                <w:rFonts w:ascii="宋体" w:hAnsi="宋体" w:cs="宋体"/>
                <w:color w:val="000000"/>
                <w:szCs w:val="21"/>
              </w:rPr>
            </w:pPr>
            <w:r w:rsidRPr="002771A5">
              <w:rPr>
                <w:rFonts w:ascii="宋体" w:hAnsi="宋体" w:cs="宋体" w:hint="eastAsia"/>
                <w:color w:val="000000"/>
                <w:kern w:val="0"/>
                <w:szCs w:val="21"/>
              </w:rPr>
              <w:t>33</w:t>
            </w:r>
          </w:p>
        </w:tc>
        <w:tc>
          <w:tcPr>
            <w:tcW w:w="933" w:type="dxa"/>
            <w:vMerge/>
            <w:tcBorders>
              <w:top w:val="single" w:sz="4" w:space="0" w:color="000000"/>
              <w:left w:val="single" w:sz="4" w:space="0" w:color="000000"/>
              <w:bottom w:val="single" w:sz="4" w:space="0" w:color="000000"/>
              <w:right w:val="single" w:sz="4" w:space="0" w:color="000000"/>
            </w:tcBorders>
            <w:noWrap/>
            <w:vAlign w:val="center"/>
          </w:tcPr>
          <w:p w:rsidR="003A56B9" w:rsidRPr="002771A5" w:rsidRDefault="003A56B9">
            <w:pPr>
              <w:jc w:val="center"/>
              <w:rPr>
                <w:rFonts w:ascii="宋体" w:hAnsi="宋体" w:cs="宋体"/>
                <w:color w:val="000000"/>
                <w:szCs w:val="21"/>
              </w:rPr>
            </w:pPr>
          </w:p>
        </w:tc>
        <w:tc>
          <w:tcPr>
            <w:tcW w:w="6327" w:type="dxa"/>
            <w:tcBorders>
              <w:top w:val="single" w:sz="4" w:space="0" w:color="000000"/>
              <w:left w:val="single" w:sz="4" w:space="0" w:color="000000"/>
              <w:bottom w:val="single" w:sz="4" w:space="0" w:color="000000"/>
              <w:right w:val="single" w:sz="4" w:space="0" w:color="000000"/>
            </w:tcBorders>
            <w:vAlign w:val="center"/>
          </w:tcPr>
          <w:p w:rsidR="003A56B9" w:rsidRPr="002771A5" w:rsidRDefault="001852F9">
            <w:pPr>
              <w:widowControl/>
              <w:jc w:val="left"/>
              <w:textAlignment w:val="center"/>
              <w:rPr>
                <w:rFonts w:ascii="宋体" w:hAnsi="宋体" w:cs="宋体"/>
                <w:color w:val="000000"/>
                <w:szCs w:val="21"/>
              </w:rPr>
            </w:pPr>
            <w:r w:rsidRPr="002771A5">
              <w:rPr>
                <w:rFonts w:ascii="宋体" w:hAnsi="宋体" w:cs="宋体" w:hint="eastAsia"/>
                <w:color w:val="000000"/>
                <w:kern w:val="0"/>
                <w:szCs w:val="21"/>
              </w:rPr>
              <w:t>科室检查：科室检查页面可清晰看到客户状态。例如：女性客户月经期、妊娠期等。</w:t>
            </w:r>
            <w:r w:rsidRPr="002771A5">
              <w:rPr>
                <w:rFonts w:ascii="宋体" w:hAnsi="宋体" w:cs="宋体" w:hint="eastAsia"/>
                <w:color w:val="000000"/>
                <w:kern w:val="0"/>
                <w:szCs w:val="21"/>
              </w:rPr>
              <w:br/>
              <w:t>支持优化科室检查到检人数和当天实际检查的人数计算方式。</w:t>
            </w:r>
          </w:p>
        </w:tc>
      </w:tr>
      <w:tr w:rsidR="003A56B9" w:rsidRPr="002771A5">
        <w:trPr>
          <w:trHeight w:val="576"/>
          <w:jc w:val="center"/>
        </w:trPr>
        <w:tc>
          <w:tcPr>
            <w:tcW w:w="760" w:type="dxa"/>
            <w:tcBorders>
              <w:top w:val="single" w:sz="4" w:space="0" w:color="000000"/>
              <w:left w:val="single" w:sz="4" w:space="0" w:color="000000"/>
              <w:bottom w:val="single" w:sz="4" w:space="0" w:color="000000"/>
              <w:right w:val="single" w:sz="4" w:space="0" w:color="000000"/>
            </w:tcBorders>
            <w:noWrap/>
            <w:vAlign w:val="center"/>
          </w:tcPr>
          <w:p w:rsidR="003A56B9" w:rsidRPr="002771A5" w:rsidRDefault="001852F9">
            <w:pPr>
              <w:widowControl/>
              <w:jc w:val="center"/>
              <w:textAlignment w:val="center"/>
              <w:rPr>
                <w:rFonts w:ascii="宋体" w:hAnsi="宋体" w:cs="宋体"/>
                <w:color w:val="000000"/>
                <w:szCs w:val="21"/>
              </w:rPr>
            </w:pPr>
            <w:r w:rsidRPr="002771A5">
              <w:rPr>
                <w:rFonts w:ascii="宋体" w:hAnsi="宋体" w:cs="宋体" w:hint="eastAsia"/>
                <w:color w:val="000000"/>
                <w:kern w:val="0"/>
                <w:szCs w:val="21"/>
              </w:rPr>
              <w:t>34</w:t>
            </w:r>
          </w:p>
        </w:tc>
        <w:tc>
          <w:tcPr>
            <w:tcW w:w="933" w:type="dxa"/>
            <w:vMerge/>
            <w:tcBorders>
              <w:top w:val="single" w:sz="4" w:space="0" w:color="000000"/>
              <w:left w:val="single" w:sz="4" w:space="0" w:color="000000"/>
              <w:bottom w:val="single" w:sz="4" w:space="0" w:color="000000"/>
              <w:right w:val="single" w:sz="4" w:space="0" w:color="000000"/>
            </w:tcBorders>
            <w:noWrap/>
            <w:vAlign w:val="center"/>
          </w:tcPr>
          <w:p w:rsidR="003A56B9" w:rsidRPr="002771A5" w:rsidRDefault="003A56B9">
            <w:pPr>
              <w:jc w:val="center"/>
              <w:rPr>
                <w:rFonts w:ascii="宋体" w:hAnsi="宋体" w:cs="宋体"/>
                <w:color w:val="000000"/>
                <w:szCs w:val="21"/>
              </w:rPr>
            </w:pPr>
          </w:p>
        </w:tc>
        <w:tc>
          <w:tcPr>
            <w:tcW w:w="6327" w:type="dxa"/>
            <w:tcBorders>
              <w:top w:val="single" w:sz="4" w:space="0" w:color="000000"/>
              <w:left w:val="single" w:sz="4" w:space="0" w:color="000000"/>
              <w:bottom w:val="single" w:sz="4" w:space="0" w:color="000000"/>
              <w:right w:val="single" w:sz="4" w:space="0" w:color="000000"/>
            </w:tcBorders>
            <w:vAlign w:val="center"/>
          </w:tcPr>
          <w:p w:rsidR="003A56B9" w:rsidRPr="002771A5" w:rsidRDefault="001852F9">
            <w:pPr>
              <w:widowControl/>
              <w:jc w:val="left"/>
              <w:textAlignment w:val="center"/>
              <w:rPr>
                <w:rFonts w:ascii="宋体" w:hAnsi="宋体" w:cs="宋体"/>
                <w:color w:val="000000"/>
                <w:szCs w:val="21"/>
              </w:rPr>
            </w:pPr>
            <w:r w:rsidRPr="002771A5">
              <w:rPr>
                <w:rFonts w:ascii="宋体" w:hAnsi="宋体" w:cs="宋体" w:hint="eastAsia"/>
                <w:color w:val="000000"/>
                <w:kern w:val="0"/>
                <w:szCs w:val="21"/>
              </w:rPr>
              <w:t>放射报告：放射报告确认阳性后，如因修改报告或其他原因二次抓取会有提示。</w:t>
            </w:r>
          </w:p>
        </w:tc>
      </w:tr>
      <w:tr w:rsidR="003A56B9" w:rsidRPr="002771A5">
        <w:trPr>
          <w:trHeight w:val="576"/>
          <w:jc w:val="center"/>
        </w:trPr>
        <w:tc>
          <w:tcPr>
            <w:tcW w:w="760" w:type="dxa"/>
            <w:tcBorders>
              <w:top w:val="single" w:sz="4" w:space="0" w:color="000000"/>
              <w:left w:val="single" w:sz="4" w:space="0" w:color="000000"/>
              <w:bottom w:val="single" w:sz="4" w:space="0" w:color="000000"/>
              <w:right w:val="single" w:sz="4" w:space="0" w:color="000000"/>
            </w:tcBorders>
            <w:noWrap/>
            <w:vAlign w:val="center"/>
          </w:tcPr>
          <w:p w:rsidR="003A56B9" w:rsidRPr="002771A5" w:rsidRDefault="001852F9">
            <w:pPr>
              <w:widowControl/>
              <w:jc w:val="center"/>
              <w:textAlignment w:val="center"/>
              <w:rPr>
                <w:rFonts w:ascii="宋体" w:hAnsi="宋体" w:cs="宋体"/>
                <w:color w:val="000000"/>
                <w:szCs w:val="21"/>
              </w:rPr>
            </w:pPr>
            <w:r w:rsidRPr="002771A5">
              <w:rPr>
                <w:rFonts w:ascii="宋体" w:hAnsi="宋体" w:cs="宋体" w:hint="eastAsia"/>
                <w:color w:val="000000"/>
                <w:kern w:val="0"/>
                <w:szCs w:val="21"/>
              </w:rPr>
              <w:t>35</w:t>
            </w:r>
          </w:p>
        </w:tc>
        <w:tc>
          <w:tcPr>
            <w:tcW w:w="933" w:type="dxa"/>
            <w:vMerge/>
            <w:tcBorders>
              <w:top w:val="single" w:sz="4" w:space="0" w:color="000000"/>
              <w:left w:val="single" w:sz="4" w:space="0" w:color="000000"/>
              <w:bottom w:val="single" w:sz="4" w:space="0" w:color="000000"/>
              <w:right w:val="single" w:sz="4" w:space="0" w:color="000000"/>
            </w:tcBorders>
            <w:noWrap/>
            <w:vAlign w:val="center"/>
          </w:tcPr>
          <w:p w:rsidR="003A56B9" w:rsidRPr="002771A5" w:rsidRDefault="003A56B9">
            <w:pPr>
              <w:jc w:val="center"/>
              <w:rPr>
                <w:rFonts w:ascii="宋体" w:hAnsi="宋体" w:cs="宋体"/>
                <w:color w:val="000000"/>
                <w:szCs w:val="21"/>
              </w:rPr>
            </w:pPr>
          </w:p>
        </w:tc>
        <w:tc>
          <w:tcPr>
            <w:tcW w:w="6327" w:type="dxa"/>
            <w:tcBorders>
              <w:top w:val="single" w:sz="4" w:space="0" w:color="000000"/>
              <w:left w:val="single" w:sz="4" w:space="0" w:color="000000"/>
              <w:bottom w:val="single" w:sz="4" w:space="0" w:color="000000"/>
              <w:right w:val="single" w:sz="4" w:space="0" w:color="000000"/>
            </w:tcBorders>
            <w:vAlign w:val="center"/>
          </w:tcPr>
          <w:p w:rsidR="003A56B9" w:rsidRPr="002771A5" w:rsidRDefault="001852F9">
            <w:pPr>
              <w:widowControl/>
              <w:jc w:val="left"/>
              <w:textAlignment w:val="center"/>
              <w:rPr>
                <w:rFonts w:ascii="宋体" w:hAnsi="宋体" w:cs="宋体"/>
                <w:color w:val="000000"/>
                <w:szCs w:val="21"/>
              </w:rPr>
            </w:pPr>
            <w:r w:rsidRPr="002771A5">
              <w:rPr>
                <w:rFonts w:ascii="宋体" w:hAnsi="宋体" w:cs="宋体" w:hint="eastAsia"/>
                <w:color w:val="000000"/>
                <w:kern w:val="0"/>
                <w:szCs w:val="21"/>
              </w:rPr>
              <w:t>科室录入：放射科项目点击阳性时，多次扫码进入界面，支持锁定界面，录入结果不消失。</w:t>
            </w:r>
          </w:p>
        </w:tc>
      </w:tr>
      <w:tr w:rsidR="003A56B9" w:rsidRPr="002771A5">
        <w:trPr>
          <w:trHeight w:val="288"/>
          <w:jc w:val="center"/>
        </w:trPr>
        <w:tc>
          <w:tcPr>
            <w:tcW w:w="760" w:type="dxa"/>
            <w:tcBorders>
              <w:top w:val="single" w:sz="4" w:space="0" w:color="000000"/>
              <w:left w:val="single" w:sz="4" w:space="0" w:color="000000"/>
              <w:bottom w:val="single" w:sz="4" w:space="0" w:color="000000"/>
              <w:right w:val="single" w:sz="4" w:space="0" w:color="000000"/>
            </w:tcBorders>
            <w:noWrap/>
            <w:vAlign w:val="center"/>
          </w:tcPr>
          <w:p w:rsidR="003A56B9" w:rsidRPr="002771A5" w:rsidRDefault="001852F9">
            <w:pPr>
              <w:widowControl/>
              <w:jc w:val="center"/>
              <w:textAlignment w:val="center"/>
              <w:rPr>
                <w:rFonts w:ascii="宋体" w:hAnsi="宋体" w:cs="宋体"/>
                <w:color w:val="000000"/>
                <w:szCs w:val="21"/>
              </w:rPr>
            </w:pPr>
            <w:r w:rsidRPr="002771A5">
              <w:rPr>
                <w:rFonts w:ascii="宋体" w:hAnsi="宋体" w:cs="宋体" w:hint="eastAsia"/>
                <w:color w:val="000000"/>
                <w:kern w:val="0"/>
                <w:szCs w:val="21"/>
              </w:rPr>
              <w:t>36</w:t>
            </w:r>
          </w:p>
        </w:tc>
        <w:tc>
          <w:tcPr>
            <w:tcW w:w="933" w:type="dxa"/>
            <w:vMerge/>
            <w:tcBorders>
              <w:top w:val="single" w:sz="4" w:space="0" w:color="000000"/>
              <w:left w:val="single" w:sz="4" w:space="0" w:color="000000"/>
              <w:bottom w:val="single" w:sz="4" w:space="0" w:color="000000"/>
              <w:right w:val="single" w:sz="4" w:space="0" w:color="000000"/>
            </w:tcBorders>
            <w:noWrap/>
            <w:vAlign w:val="center"/>
          </w:tcPr>
          <w:p w:rsidR="003A56B9" w:rsidRPr="002771A5" w:rsidRDefault="003A56B9">
            <w:pPr>
              <w:jc w:val="center"/>
              <w:rPr>
                <w:rFonts w:ascii="宋体" w:hAnsi="宋体" w:cs="宋体"/>
                <w:color w:val="000000"/>
                <w:szCs w:val="21"/>
              </w:rPr>
            </w:pPr>
          </w:p>
        </w:tc>
        <w:tc>
          <w:tcPr>
            <w:tcW w:w="6327" w:type="dxa"/>
            <w:tcBorders>
              <w:top w:val="single" w:sz="4" w:space="0" w:color="000000"/>
              <w:left w:val="single" w:sz="4" w:space="0" w:color="000000"/>
              <w:bottom w:val="single" w:sz="4" w:space="0" w:color="000000"/>
              <w:right w:val="single" w:sz="4" w:space="0" w:color="000000"/>
            </w:tcBorders>
            <w:vAlign w:val="center"/>
          </w:tcPr>
          <w:p w:rsidR="003A56B9" w:rsidRPr="002771A5" w:rsidRDefault="001852F9">
            <w:pPr>
              <w:widowControl/>
              <w:jc w:val="left"/>
              <w:textAlignment w:val="center"/>
              <w:rPr>
                <w:rFonts w:ascii="宋体" w:hAnsi="宋体" w:cs="宋体"/>
                <w:color w:val="000000"/>
                <w:szCs w:val="21"/>
              </w:rPr>
            </w:pPr>
            <w:r w:rsidRPr="002771A5">
              <w:rPr>
                <w:rFonts w:ascii="宋体" w:hAnsi="宋体" w:cs="宋体" w:hint="eastAsia"/>
                <w:color w:val="000000"/>
                <w:kern w:val="0"/>
                <w:szCs w:val="21"/>
              </w:rPr>
              <w:t>页面显示：支持全科项目之后加一个弃检列表</w:t>
            </w:r>
          </w:p>
        </w:tc>
      </w:tr>
      <w:tr w:rsidR="003A56B9" w:rsidRPr="002771A5">
        <w:trPr>
          <w:trHeight w:val="576"/>
          <w:jc w:val="center"/>
        </w:trPr>
        <w:tc>
          <w:tcPr>
            <w:tcW w:w="760" w:type="dxa"/>
            <w:tcBorders>
              <w:top w:val="single" w:sz="4" w:space="0" w:color="000000"/>
              <w:left w:val="single" w:sz="4" w:space="0" w:color="000000"/>
              <w:bottom w:val="single" w:sz="4" w:space="0" w:color="000000"/>
              <w:right w:val="single" w:sz="4" w:space="0" w:color="000000"/>
            </w:tcBorders>
            <w:noWrap/>
            <w:vAlign w:val="center"/>
          </w:tcPr>
          <w:p w:rsidR="003A56B9" w:rsidRPr="002771A5" w:rsidRDefault="001852F9">
            <w:pPr>
              <w:widowControl/>
              <w:jc w:val="center"/>
              <w:textAlignment w:val="center"/>
              <w:rPr>
                <w:rFonts w:ascii="宋体" w:hAnsi="宋体" w:cs="宋体"/>
                <w:color w:val="000000"/>
                <w:szCs w:val="21"/>
              </w:rPr>
            </w:pPr>
            <w:r w:rsidRPr="002771A5">
              <w:rPr>
                <w:rFonts w:ascii="宋体" w:hAnsi="宋体" w:cs="宋体" w:hint="eastAsia"/>
                <w:color w:val="000000"/>
                <w:kern w:val="0"/>
                <w:szCs w:val="21"/>
              </w:rPr>
              <w:t>37</w:t>
            </w:r>
          </w:p>
        </w:tc>
        <w:tc>
          <w:tcPr>
            <w:tcW w:w="933" w:type="dxa"/>
            <w:tcBorders>
              <w:top w:val="single" w:sz="4" w:space="0" w:color="000000"/>
              <w:left w:val="single" w:sz="4" w:space="0" w:color="000000"/>
              <w:bottom w:val="single" w:sz="4" w:space="0" w:color="000000"/>
              <w:right w:val="single" w:sz="4" w:space="0" w:color="000000"/>
            </w:tcBorders>
            <w:noWrap/>
            <w:vAlign w:val="center"/>
          </w:tcPr>
          <w:p w:rsidR="003A56B9" w:rsidRPr="002771A5" w:rsidRDefault="001852F9">
            <w:pPr>
              <w:widowControl/>
              <w:jc w:val="center"/>
              <w:textAlignment w:val="center"/>
              <w:rPr>
                <w:rFonts w:ascii="宋体" w:hAnsi="宋体" w:cs="宋体"/>
                <w:color w:val="000000"/>
                <w:szCs w:val="21"/>
              </w:rPr>
            </w:pPr>
            <w:r w:rsidRPr="002771A5">
              <w:rPr>
                <w:rFonts w:ascii="宋体" w:hAnsi="宋体" w:cs="宋体" w:hint="eastAsia"/>
                <w:color w:val="000000"/>
                <w:kern w:val="0"/>
                <w:szCs w:val="21"/>
              </w:rPr>
              <w:t>问卷模块</w:t>
            </w:r>
          </w:p>
        </w:tc>
        <w:tc>
          <w:tcPr>
            <w:tcW w:w="6327" w:type="dxa"/>
            <w:tcBorders>
              <w:top w:val="single" w:sz="4" w:space="0" w:color="000000"/>
              <w:left w:val="single" w:sz="4" w:space="0" w:color="000000"/>
              <w:bottom w:val="single" w:sz="4" w:space="0" w:color="000000"/>
              <w:right w:val="single" w:sz="4" w:space="0" w:color="000000"/>
            </w:tcBorders>
            <w:vAlign w:val="center"/>
          </w:tcPr>
          <w:p w:rsidR="003A56B9" w:rsidRPr="002771A5" w:rsidRDefault="001852F9">
            <w:pPr>
              <w:widowControl/>
              <w:jc w:val="left"/>
              <w:textAlignment w:val="center"/>
              <w:rPr>
                <w:rFonts w:ascii="宋体" w:hAnsi="宋体" w:cs="宋体"/>
                <w:color w:val="000000"/>
                <w:szCs w:val="21"/>
              </w:rPr>
            </w:pPr>
            <w:r w:rsidRPr="002771A5">
              <w:rPr>
                <w:rFonts w:ascii="宋体" w:hAnsi="宋体" w:cs="宋体" w:hint="eastAsia"/>
                <w:color w:val="000000"/>
                <w:kern w:val="0"/>
                <w:szCs w:val="21"/>
              </w:rPr>
              <w:t>健康问卷：支持历年问卷中的既往史、手术史、家族史，在新问卷中自动显示，并可修改。</w:t>
            </w:r>
          </w:p>
        </w:tc>
      </w:tr>
      <w:tr w:rsidR="003A56B9" w:rsidRPr="002771A5">
        <w:trPr>
          <w:trHeight w:val="576"/>
          <w:jc w:val="center"/>
        </w:trPr>
        <w:tc>
          <w:tcPr>
            <w:tcW w:w="760" w:type="dxa"/>
            <w:tcBorders>
              <w:top w:val="single" w:sz="4" w:space="0" w:color="000000"/>
              <w:left w:val="single" w:sz="4" w:space="0" w:color="000000"/>
              <w:bottom w:val="single" w:sz="4" w:space="0" w:color="000000"/>
              <w:right w:val="single" w:sz="4" w:space="0" w:color="000000"/>
            </w:tcBorders>
            <w:noWrap/>
            <w:vAlign w:val="center"/>
          </w:tcPr>
          <w:p w:rsidR="003A56B9" w:rsidRPr="002771A5" w:rsidRDefault="001852F9">
            <w:pPr>
              <w:widowControl/>
              <w:jc w:val="center"/>
              <w:textAlignment w:val="center"/>
              <w:rPr>
                <w:rFonts w:ascii="宋体" w:hAnsi="宋体" w:cs="宋体"/>
                <w:color w:val="000000"/>
                <w:szCs w:val="21"/>
              </w:rPr>
            </w:pPr>
            <w:r w:rsidRPr="002771A5">
              <w:rPr>
                <w:rFonts w:ascii="宋体" w:hAnsi="宋体" w:cs="宋体" w:hint="eastAsia"/>
                <w:color w:val="000000"/>
                <w:kern w:val="0"/>
                <w:szCs w:val="21"/>
              </w:rPr>
              <w:t>38</w:t>
            </w:r>
          </w:p>
        </w:tc>
        <w:tc>
          <w:tcPr>
            <w:tcW w:w="933" w:type="dxa"/>
            <w:vMerge w:val="restart"/>
            <w:tcBorders>
              <w:top w:val="single" w:sz="4" w:space="0" w:color="000000"/>
              <w:left w:val="single" w:sz="4" w:space="0" w:color="000000"/>
              <w:bottom w:val="single" w:sz="4" w:space="0" w:color="000000"/>
              <w:right w:val="single" w:sz="4" w:space="0" w:color="000000"/>
            </w:tcBorders>
            <w:noWrap/>
            <w:vAlign w:val="center"/>
          </w:tcPr>
          <w:p w:rsidR="003A56B9" w:rsidRPr="002771A5" w:rsidRDefault="001852F9">
            <w:pPr>
              <w:widowControl/>
              <w:jc w:val="center"/>
              <w:textAlignment w:val="center"/>
              <w:rPr>
                <w:rFonts w:ascii="宋体" w:hAnsi="宋体" w:cs="宋体"/>
                <w:color w:val="000000"/>
                <w:szCs w:val="21"/>
              </w:rPr>
            </w:pPr>
            <w:r w:rsidRPr="002771A5">
              <w:rPr>
                <w:rFonts w:ascii="宋体" w:hAnsi="宋体" w:cs="宋体" w:hint="eastAsia"/>
                <w:color w:val="000000"/>
                <w:kern w:val="0"/>
                <w:szCs w:val="21"/>
              </w:rPr>
              <w:t>科研版块</w:t>
            </w:r>
          </w:p>
        </w:tc>
        <w:tc>
          <w:tcPr>
            <w:tcW w:w="6327" w:type="dxa"/>
            <w:tcBorders>
              <w:top w:val="single" w:sz="4" w:space="0" w:color="000000"/>
              <w:left w:val="single" w:sz="4" w:space="0" w:color="000000"/>
              <w:bottom w:val="single" w:sz="4" w:space="0" w:color="000000"/>
              <w:right w:val="single" w:sz="4" w:space="0" w:color="000000"/>
            </w:tcBorders>
            <w:vAlign w:val="center"/>
          </w:tcPr>
          <w:p w:rsidR="003A56B9" w:rsidRPr="002771A5" w:rsidRDefault="001852F9">
            <w:pPr>
              <w:widowControl/>
              <w:jc w:val="left"/>
              <w:textAlignment w:val="center"/>
              <w:rPr>
                <w:rFonts w:ascii="宋体" w:hAnsi="宋体" w:cs="宋体"/>
                <w:color w:val="000000"/>
                <w:szCs w:val="21"/>
              </w:rPr>
            </w:pPr>
            <w:r w:rsidRPr="002771A5">
              <w:rPr>
                <w:rFonts w:ascii="宋体" w:hAnsi="宋体" w:cs="宋体" w:hint="eastAsia"/>
                <w:color w:val="000000"/>
                <w:kern w:val="0"/>
                <w:szCs w:val="21"/>
              </w:rPr>
              <w:t>科研课题：创建科研课题，选择调研项目，输出知情同意书。</w:t>
            </w:r>
          </w:p>
        </w:tc>
      </w:tr>
      <w:tr w:rsidR="003A56B9" w:rsidRPr="002771A5">
        <w:trPr>
          <w:trHeight w:val="288"/>
          <w:jc w:val="center"/>
        </w:trPr>
        <w:tc>
          <w:tcPr>
            <w:tcW w:w="760" w:type="dxa"/>
            <w:tcBorders>
              <w:top w:val="single" w:sz="4" w:space="0" w:color="000000"/>
              <w:left w:val="single" w:sz="4" w:space="0" w:color="000000"/>
              <w:bottom w:val="single" w:sz="4" w:space="0" w:color="000000"/>
              <w:right w:val="single" w:sz="4" w:space="0" w:color="000000"/>
            </w:tcBorders>
            <w:noWrap/>
            <w:vAlign w:val="center"/>
          </w:tcPr>
          <w:p w:rsidR="003A56B9" w:rsidRPr="002771A5" w:rsidRDefault="001852F9">
            <w:pPr>
              <w:widowControl/>
              <w:jc w:val="center"/>
              <w:textAlignment w:val="center"/>
              <w:rPr>
                <w:rFonts w:ascii="宋体" w:hAnsi="宋体" w:cs="宋体"/>
                <w:color w:val="000000"/>
                <w:szCs w:val="21"/>
              </w:rPr>
            </w:pPr>
            <w:r w:rsidRPr="002771A5">
              <w:rPr>
                <w:rFonts w:ascii="宋体" w:hAnsi="宋体" w:cs="宋体" w:hint="eastAsia"/>
                <w:color w:val="000000"/>
                <w:kern w:val="0"/>
                <w:szCs w:val="21"/>
              </w:rPr>
              <w:t>39</w:t>
            </w:r>
          </w:p>
        </w:tc>
        <w:tc>
          <w:tcPr>
            <w:tcW w:w="933" w:type="dxa"/>
            <w:vMerge/>
            <w:tcBorders>
              <w:top w:val="single" w:sz="4" w:space="0" w:color="000000"/>
              <w:left w:val="single" w:sz="4" w:space="0" w:color="000000"/>
              <w:bottom w:val="single" w:sz="4" w:space="0" w:color="000000"/>
              <w:right w:val="single" w:sz="4" w:space="0" w:color="000000"/>
            </w:tcBorders>
            <w:noWrap/>
            <w:vAlign w:val="center"/>
          </w:tcPr>
          <w:p w:rsidR="003A56B9" w:rsidRPr="002771A5" w:rsidRDefault="003A56B9">
            <w:pPr>
              <w:jc w:val="center"/>
              <w:rPr>
                <w:rFonts w:ascii="宋体" w:hAnsi="宋体" w:cs="宋体"/>
                <w:color w:val="000000"/>
                <w:szCs w:val="21"/>
              </w:rPr>
            </w:pPr>
          </w:p>
        </w:tc>
        <w:tc>
          <w:tcPr>
            <w:tcW w:w="6327" w:type="dxa"/>
            <w:tcBorders>
              <w:top w:val="single" w:sz="4" w:space="0" w:color="000000"/>
              <w:left w:val="single" w:sz="4" w:space="0" w:color="000000"/>
              <w:bottom w:val="single" w:sz="4" w:space="0" w:color="000000"/>
              <w:right w:val="single" w:sz="4" w:space="0" w:color="000000"/>
            </w:tcBorders>
            <w:vAlign w:val="center"/>
          </w:tcPr>
          <w:p w:rsidR="003A56B9" w:rsidRPr="002771A5" w:rsidRDefault="001852F9">
            <w:pPr>
              <w:widowControl/>
              <w:jc w:val="left"/>
              <w:textAlignment w:val="center"/>
              <w:rPr>
                <w:rFonts w:ascii="宋体" w:hAnsi="宋体" w:cs="宋体"/>
                <w:color w:val="000000"/>
                <w:szCs w:val="21"/>
              </w:rPr>
            </w:pPr>
            <w:r w:rsidRPr="002771A5">
              <w:rPr>
                <w:rFonts w:ascii="宋体" w:hAnsi="宋体" w:cs="宋体" w:hint="eastAsia"/>
                <w:color w:val="000000"/>
                <w:kern w:val="0"/>
                <w:szCs w:val="21"/>
              </w:rPr>
              <w:t>科研问卷：创建有针对性的科研问卷配合调研。</w:t>
            </w:r>
          </w:p>
        </w:tc>
      </w:tr>
      <w:tr w:rsidR="003A56B9" w:rsidRPr="002771A5">
        <w:trPr>
          <w:trHeight w:val="576"/>
          <w:jc w:val="center"/>
        </w:trPr>
        <w:tc>
          <w:tcPr>
            <w:tcW w:w="760" w:type="dxa"/>
            <w:tcBorders>
              <w:top w:val="single" w:sz="4" w:space="0" w:color="000000"/>
              <w:left w:val="single" w:sz="4" w:space="0" w:color="000000"/>
              <w:bottom w:val="single" w:sz="4" w:space="0" w:color="000000"/>
              <w:right w:val="single" w:sz="4" w:space="0" w:color="000000"/>
            </w:tcBorders>
            <w:noWrap/>
            <w:vAlign w:val="center"/>
          </w:tcPr>
          <w:p w:rsidR="003A56B9" w:rsidRPr="002771A5" w:rsidRDefault="001852F9">
            <w:pPr>
              <w:widowControl/>
              <w:jc w:val="center"/>
              <w:textAlignment w:val="center"/>
              <w:rPr>
                <w:rFonts w:ascii="宋体" w:hAnsi="宋体" w:cs="宋体"/>
                <w:color w:val="000000"/>
                <w:szCs w:val="21"/>
              </w:rPr>
            </w:pPr>
            <w:r w:rsidRPr="002771A5">
              <w:rPr>
                <w:rFonts w:ascii="宋体" w:hAnsi="宋体" w:cs="宋体" w:hint="eastAsia"/>
                <w:color w:val="000000"/>
                <w:kern w:val="0"/>
                <w:szCs w:val="21"/>
              </w:rPr>
              <w:t>40</w:t>
            </w:r>
          </w:p>
        </w:tc>
        <w:tc>
          <w:tcPr>
            <w:tcW w:w="933" w:type="dxa"/>
            <w:vMerge/>
            <w:tcBorders>
              <w:top w:val="single" w:sz="4" w:space="0" w:color="000000"/>
              <w:left w:val="single" w:sz="4" w:space="0" w:color="000000"/>
              <w:bottom w:val="single" w:sz="4" w:space="0" w:color="000000"/>
              <w:right w:val="single" w:sz="4" w:space="0" w:color="000000"/>
            </w:tcBorders>
            <w:noWrap/>
            <w:vAlign w:val="center"/>
          </w:tcPr>
          <w:p w:rsidR="003A56B9" w:rsidRPr="002771A5" w:rsidRDefault="003A56B9">
            <w:pPr>
              <w:jc w:val="center"/>
              <w:rPr>
                <w:rFonts w:ascii="宋体" w:hAnsi="宋体" w:cs="宋体"/>
                <w:color w:val="000000"/>
                <w:szCs w:val="21"/>
              </w:rPr>
            </w:pPr>
          </w:p>
        </w:tc>
        <w:tc>
          <w:tcPr>
            <w:tcW w:w="6327" w:type="dxa"/>
            <w:tcBorders>
              <w:top w:val="single" w:sz="4" w:space="0" w:color="000000"/>
              <w:left w:val="single" w:sz="4" w:space="0" w:color="000000"/>
              <w:bottom w:val="single" w:sz="4" w:space="0" w:color="000000"/>
              <w:right w:val="single" w:sz="4" w:space="0" w:color="000000"/>
            </w:tcBorders>
            <w:vAlign w:val="center"/>
          </w:tcPr>
          <w:p w:rsidR="003A56B9" w:rsidRPr="002771A5" w:rsidRDefault="001852F9">
            <w:pPr>
              <w:widowControl/>
              <w:jc w:val="left"/>
              <w:textAlignment w:val="center"/>
              <w:rPr>
                <w:rFonts w:ascii="宋体" w:hAnsi="宋体" w:cs="宋体"/>
                <w:color w:val="000000"/>
                <w:szCs w:val="21"/>
              </w:rPr>
            </w:pPr>
            <w:r w:rsidRPr="002771A5">
              <w:rPr>
                <w:rFonts w:ascii="宋体" w:hAnsi="宋体" w:cs="宋体" w:hint="eastAsia"/>
                <w:color w:val="000000"/>
                <w:kern w:val="0"/>
                <w:szCs w:val="21"/>
              </w:rPr>
              <w:t>科研结果输出：针对科研调查结果，输入不同条件，可提取体检数据，输出专项报表。</w:t>
            </w:r>
          </w:p>
        </w:tc>
      </w:tr>
      <w:tr w:rsidR="003A56B9" w:rsidRPr="002771A5">
        <w:trPr>
          <w:trHeight w:val="576"/>
          <w:jc w:val="center"/>
        </w:trPr>
        <w:tc>
          <w:tcPr>
            <w:tcW w:w="760" w:type="dxa"/>
            <w:tcBorders>
              <w:top w:val="single" w:sz="4" w:space="0" w:color="000000"/>
              <w:left w:val="single" w:sz="4" w:space="0" w:color="000000"/>
              <w:bottom w:val="single" w:sz="4" w:space="0" w:color="000000"/>
              <w:right w:val="single" w:sz="4" w:space="0" w:color="000000"/>
            </w:tcBorders>
            <w:noWrap/>
            <w:vAlign w:val="center"/>
          </w:tcPr>
          <w:p w:rsidR="003A56B9" w:rsidRPr="002771A5" w:rsidRDefault="001852F9">
            <w:pPr>
              <w:widowControl/>
              <w:jc w:val="center"/>
              <w:textAlignment w:val="center"/>
              <w:rPr>
                <w:rFonts w:ascii="宋体" w:hAnsi="宋体" w:cs="宋体"/>
                <w:color w:val="000000"/>
                <w:szCs w:val="21"/>
              </w:rPr>
            </w:pPr>
            <w:r w:rsidRPr="002771A5">
              <w:rPr>
                <w:rFonts w:ascii="宋体" w:hAnsi="宋体" w:cs="宋体" w:hint="eastAsia"/>
                <w:color w:val="000000"/>
                <w:kern w:val="0"/>
                <w:szCs w:val="21"/>
              </w:rPr>
              <w:t>41</w:t>
            </w:r>
          </w:p>
        </w:tc>
        <w:tc>
          <w:tcPr>
            <w:tcW w:w="933" w:type="dxa"/>
            <w:tcBorders>
              <w:top w:val="single" w:sz="4" w:space="0" w:color="000000"/>
              <w:left w:val="single" w:sz="4" w:space="0" w:color="000000"/>
              <w:bottom w:val="single" w:sz="4" w:space="0" w:color="000000"/>
              <w:right w:val="single" w:sz="4" w:space="0" w:color="000000"/>
            </w:tcBorders>
            <w:noWrap/>
            <w:vAlign w:val="center"/>
          </w:tcPr>
          <w:p w:rsidR="003A56B9" w:rsidRPr="002771A5" w:rsidRDefault="001852F9">
            <w:pPr>
              <w:widowControl/>
              <w:jc w:val="center"/>
              <w:textAlignment w:val="center"/>
              <w:rPr>
                <w:rFonts w:ascii="宋体" w:hAnsi="宋体" w:cs="宋体"/>
                <w:color w:val="000000"/>
                <w:szCs w:val="21"/>
              </w:rPr>
            </w:pPr>
            <w:r w:rsidRPr="002771A5">
              <w:rPr>
                <w:rFonts w:ascii="宋体" w:hAnsi="宋体" w:cs="宋体" w:hint="eastAsia"/>
                <w:color w:val="000000"/>
                <w:kern w:val="0"/>
                <w:szCs w:val="21"/>
              </w:rPr>
              <w:t>体检小程序模块</w:t>
            </w:r>
          </w:p>
        </w:tc>
        <w:tc>
          <w:tcPr>
            <w:tcW w:w="6327" w:type="dxa"/>
            <w:tcBorders>
              <w:top w:val="single" w:sz="4" w:space="0" w:color="000000"/>
              <w:left w:val="single" w:sz="4" w:space="0" w:color="000000"/>
              <w:bottom w:val="single" w:sz="4" w:space="0" w:color="000000"/>
              <w:right w:val="single" w:sz="4" w:space="0" w:color="000000"/>
            </w:tcBorders>
            <w:vAlign w:val="center"/>
          </w:tcPr>
          <w:p w:rsidR="003A56B9" w:rsidRPr="002771A5" w:rsidRDefault="001852F9">
            <w:pPr>
              <w:widowControl/>
              <w:jc w:val="left"/>
              <w:textAlignment w:val="center"/>
              <w:rPr>
                <w:rFonts w:ascii="宋体" w:hAnsi="宋体" w:cs="宋体"/>
                <w:color w:val="000000"/>
                <w:szCs w:val="21"/>
              </w:rPr>
            </w:pPr>
            <w:r w:rsidRPr="002771A5">
              <w:rPr>
                <w:rFonts w:ascii="宋体" w:hAnsi="宋体" w:cs="宋体" w:hint="eastAsia"/>
                <w:color w:val="000000"/>
                <w:kern w:val="0"/>
                <w:szCs w:val="21"/>
              </w:rPr>
              <w:t>体检小程序：支持增加英文版。</w:t>
            </w:r>
            <w:r w:rsidRPr="002771A5">
              <w:rPr>
                <w:rFonts w:ascii="宋体" w:hAnsi="宋体" w:cs="宋体" w:hint="eastAsia"/>
                <w:color w:val="000000"/>
                <w:kern w:val="0"/>
                <w:szCs w:val="21"/>
              </w:rPr>
              <w:br/>
              <w:t>增加小程序套餐项目排序，自定义展示表格。</w:t>
            </w:r>
          </w:p>
        </w:tc>
      </w:tr>
      <w:tr w:rsidR="003A56B9" w:rsidRPr="002771A5">
        <w:trPr>
          <w:trHeight w:val="288"/>
          <w:jc w:val="center"/>
        </w:trPr>
        <w:tc>
          <w:tcPr>
            <w:tcW w:w="760" w:type="dxa"/>
            <w:tcBorders>
              <w:top w:val="single" w:sz="4" w:space="0" w:color="000000"/>
              <w:left w:val="single" w:sz="4" w:space="0" w:color="000000"/>
              <w:bottom w:val="single" w:sz="4" w:space="0" w:color="000000"/>
              <w:right w:val="single" w:sz="4" w:space="0" w:color="000000"/>
            </w:tcBorders>
            <w:noWrap/>
            <w:vAlign w:val="center"/>
          </w:tcPr>
          <w:p w:rsidR="003A56B9" w:rsidRPr="002771A5" w:rsidRDefault="001852F9">
            <w:pPr>
              <w:widowControl/>
              <w:jc w:val="center"/>
              <w:textAlignment w:val="center"/>
              <w:rPr>
                <w:rFonts w:ascii="宋体" w:hAnsi="宋体" w:cs="宋体"/>
                <w:color w:val="000000"/>
                <w:szCs w:val="21"/>
              </w:rPr>
            </w:pPr>
            <w:r w:rsidRPr="002771A5">
              <w:rPr>
                <w:rFonts w:ascii="宋体" w:hAnsi="宋体" w:cs="宋体" w:hint="eastAsia"/>
                <w:color w:val="000000"/>
                <w:kern w:val="0"/>
                <w:szCs w:val="21"/>
              </w:rPr>
              <w:t>42</w:t>
            </w:r>
          </w:p>
        </w:tc>
        <w:tc>
          <w:tcPr>
            <w:tcW w:w="933" w:type="dxa"/>
            <w:tcBorders>
              <w:top w:val="single" w:sz="4" w:space="0" w:color="000000"/>
              <w:left w:val="single" w:sz="4" w:space="0" w:color="000000"/>
              <w:bottom w:val="single" w:sz="4" w:space="0" w:color="000000"/>
              <w:right w:val="single" w:sz="4" w:space="0" w:color="000000"/>
            </w:tcBorders>
            <w:noWrap/>
            <w:vAlign w:val="center"/>
          </w:tcPr>
          <w:p w:rsidR="003A56B9" w:rsidRPr="002771A5" w:rsidRDefault="001852F9">
            <w:pPr>
              <w:widowControl/>
              <w:jc w:val="center"/>
              <w:textAlignment w:val="center"/>
              <w:rPr>
                <w:rFonts w:ascii="宋体" w:hAnsi="宋体" w:cs="宋体"/>
                <w:color w:val="000000"/>
                <w:szCs w:val="21"/>
              </w:rPr>
            </w:pPr>
            <w:r w:rsidRPr="002771A5">
              <w:rPr>
                <w:rFonts w:ascii="宋体" w:hAnsi="宋体" w:cs="宋体" w:hint="eastAsia"/>
                <w:color w:val="000000"/>
                <w:kern w:val="0"/>
                <w:szCs w:val="21"/>
              </w:rPr>
              <w:t>提醒功能模块</w:t>
            </w:r>
          </w:p>
        </w:tc>
        <w:tc>
          <w:tcPr>
            <w:tcW w:w="6327" w:type="dxa"/>
            <w:tcBorders>
              <w:top w:val="single" w:sz="4" w:space="0" w:color="000000"/>
              <w:left w:val="single" w:sz="4" w:space="0" w:color="000000"/>
              <w:bottom w:val="single" w:sz="4" w:space="0" w:color="000000"/>
              <w:right w:val="single" w:sz="4" w:space="0" w:color="000000"/>
            </w:tcBorders>
            <w:vAlign w:val="center"/>
          </w:tcPr>
          <w:p w:rsidR="003A56B9" w:rsidRPr="002771A5" w:rsidRDefault="001852F9">
            <w:pPr>
              <w:widowControl/>
              <w:jc w:val="left"/>
              <w:textAlignment w:val="center"/>
              <w:rPr>
                <w:rFonts w:ascii="宋体" w:hAnsi="宋体" w:cs="宋体"/>
                <w:color w:val="000000"/>
                <w:szCs w:val="21"/>
              </w:rPr>
            </w:pPr>
            <w:r w:rsidRPr="002771A5">
              <w:rPr>
                <w:rFonts w:ascii="宋体" w:hAnsi="宋体" w:cs="宋体" w:hint="eastAsia"/>
                <w:color w:val="000000"/>
                <w:kern w:val="0"/>
                <w:szCs w:val="21"/>
              </w:rPr>
              <w:t>小程序或短信提示客户可查看生成体检报告提醒。</w:t>
            </w:r>
          </w:p>
        </w:tc>
      </w:tr>
      <w:tr w:rsidR="003A56B9" w:rsidRPr="002771A5">
        <w:trPr>
          <w:trHeight w:val="864"/>
          <w:jc w:val="center"/>
        </w:trPr>
        <w:tc>
          <w:tcPr>
            <w:tcW w:w="760" w:type="dxa"/>
            <w:tcBorders>
              <w:top w:val="single" w:sz="4" w:space="0" w:color="000000"/>
              <w:left w:val="single" w:sz="4" w:space="0" w:color="000000"/>
              <w:bottom w:val="single" w:sz="4" w:space="0" w:color="000000"/>
              <w:right w:val="single" w:sz="4" w:space="0" w:color="000000"/>
            </w:tcBorders>
            <w:noWrap/>
            <w:vAlign w:val="center"/>
          </w:tcPr>
          <w:p w:rsidR="003A56B9" w:rsidRPr="002771A5" w:rsidRDefault="001852F9">
            <w:pPr>
              <w:widowControl/>
              <w:jc w:val="center"/>
              <w:textAlignment w:val="center"/>
              <w:rPr>
                <w:rFonts w:ascii="宋体" w:hAnsi="宋体" w:cs="宋体"/>
                <w:color w:val="000000"/>
                <w:szCs w:val="21"/>
              </w:rPr>
            </w:pPr>
            <w:r w:rsidRPr="002771A5">
              <w:rPr>
                <w:rFonts w:ascii="宋体" w:hAnsi="宋体" w:cs="宋体" w:hint="eastAsia"/>
                <w:color w:val="000000"/>
                <w:kern w:val="0"/>
                <w:szCs w:val="21"/>
              </w:rPr>
              <w:t>43</w:t>
            </w:r>
          </w:p>
        </w:tc>
        <w:tc>
          <w:tcPr>
            <w:tcW w:w="933" w:type="dxa"/>
            <w:vMerge w:val="restart"/>
            <w:tcBorders>
              <w:top w:val="single" w:sz="4" w:space="0" w:color="000000"/>
              <w:left w:val="single" w:sz="4" w:space="0" w:color="000000"/>
              <w:bottom w:val="single" w:sz="4" w:space="0" w:color="000000"/>
              <w:right w:val="single" w:sz="4" w:space="0" w:color="000000"/>
            </w:tcBorders>
            <w:noWrap/>
            <w:vAlign w:val="center"/>
          </w:tcPr>
          <w:p w:rsidR="003A56B9" w:rsidRPr="002771A5" w:rsidRDefault="001852F9">
            <w:pPr>
              <w:widowControl/>
              <w:jc w:val="center"/>
              <w:textAlignment w:val="center"/>
              <w:rPr>
                <w:rFonts w:ascii="宋体" w:hAnsi="宋体" w:cs="宋体"/>
                <w:color w:val="000000"/>
                <w:szCs w:val="21"/>
              </w:rPr>
            </w:pPr>
            <w:r w:rsidRPr="002771A5">
              <w:rPr>
                <w:rFonts w:ascii="宋体" w:hAnsi="宋体" w:cs="宋体" w:hint="eastAsia"/>
                <w:color w:val="000000"/>
                <w:kern w:val="0"/>
                <w:szCs w:val="21"/>
              </w:rPr>
              <w:t>团客订单模块</w:t>
            </w:r>
          </w:p>
        </w:tc>
        <w:tc>
          <w:tcPr>
            <w:tcW w:w="6327" w:type="dxa"/>
            <w:tcBorders>
              <w:top w:val="single" w:sz="4" w:space="0" w:color="000000"/>
              <w:left w:val="single" w:sz="4" w:space="0" w:color="000000"/>
              <w:bottom w:val="single" w:sz="4" w:space="0" w:color="000000"/>
              <w:right w:val="single" w:sz="4" w:space="0" w:color="000000"/>
            </w:tcBorders>
            <w:vAlign w:val="center"/>
          </w:tcPr>
          <w:p w:rsidR="003A56B9" w:rsidRPr="002771A5" w:rsidRDefault="001852F9">
            <w:pPr>
              <w:widowControl/>
              <w:jc w:val="left"/>
              <w:textAlignment w:val="center"/>
              <w:rPr>
                <w:rFonts w:ascii="宋体" w:hAnsi="宋体" w:cs="宋体"/>
                <w:color w:val="000000"/>
                <w:szCs w:val="21"/>
              </w:rPr>
            </w:pPr>
            <w:r w:rsidRPr="002771A5">
              <w:rPr>
                <w:rFonts w:ascii="宋体" w:hAnsi="宋体" w:cs="宋体" w:hint="eastAsia"/>
                <w:color w:val="000000"/>
                <w:kern w:val="0"/>
                <w:szCs w:val="21"/>
              </w:rPr>
              <w:t>团客订单：支持团检客户自动识别绑定的单位订单与分组套餐进行一键预约。例如：团检单位的体检日期定为7月7日至9月7日，客户可提前进行预约。</w:t>
            </w:r>
          </w:p>
        </w:tc>
      </w:tr>
      <w:tr w:rsidR="003A56B9" w:rsidRPr="002771A5">
        <w:trPr>
          <w:trHeight w:val="576"/>
          <w:jc w:val="center"/>
        </w:trPr>
        <w:tc>
          <w:tcPr>
            <w:tcW w:w="760" w:type="dxa"/>
            <w:tcBorders>
              <w:top w:val="single" w:sz="4" w:space="0" w:color="000000"/>
              <w:left w:val="single" w:sz="4" w:space="0" w:color="000000"/>
              <w:bottom w:val="single" w:sz="4" w:space="0" w:color="000000"/>
              <w:right w:val="single" w:sz="4" w:space="0" w:color="000000"/>
            </w:tcBorders>
            <w:noWrap/>
            <w:vAlign w:val="center"/>
          </w:tcPr>
          <w:p w:rsidR="003A56B9" w:rsidRPr="002771A5" w:rsidRDefault="001852F9">
            <w:pPr>
              <w:widowControl/>
              <w:jc w:val="center"/>
              <w:textAlignment w:val="center"/>
              <w:rPr>
                <w:rFonts w:ascii="宋体" w:hAnsi="宋体" w:cs="宋体"/>
                <w:color w:val="000000"/>
                <w:szCs w:val="21"/>
              </w:rPr>
            </w:pPr>
            <w:r w:rsidRPr="002771A5">
              <w:rPr>
                <w:rFonts w:ascii="宋体" w:hAnsi="宋体" w:cs="宋体" w:hint="eastAsia"/>
                <w:color w:val="000000"/>
                <w:kern w:val="0"/>
                <w:szCs w:val="21"/>
              </w:rPr>
              <w:t>44</w:t>
            </w:r>
          </w:p>
        </w:tc>
        <w:tc>
          <w:tcPr>
            <w:tcW w:w="933" w:type="dxa"/>
            <w:vMerge/>
            <w:tcBorders>
              <w:top w:val="single" w:sz="4" w:space="0" w:color="000000"/>
              <w:left w:val="single" w:sz="4" w:space="0" w:color="000000"/>
              <w:bottom w:val="single" w:sz="4" w:space="0" w:color="000000"/>
              <w:right w:val="single" w:sz="4" w:space="0" w:color="000000"/>
            </w:tcBorders>
            <w:noWrap/>
            <w:vAlign w:val="center"/>
          </w:tcPr>
          <w:p w:rsidR="003A56B9" w:rsidRPr="002771A5" w:rsidRDefault="003A56B9">
            <w:pPr>
              <w:jc w:val="center"/>
              <w:rPr>
                <w:rFonts w:ascii="宋体" w:hAnsi="宋体" w:cs="宋体"/>
                <w:color w:val="000000"/>
                <w:szCs w:val="21"/>
              </w:rPr>
            </w:pPr>
          </w:p>
        </w:tc>
        <w:tc>
          <w:tcPr>
            <w:tcW w:w="6327" w:type="dxa"/>
            <w:tcBorders>
              <w:top w:val="single" w:sz="4" w:space="0" w:color="000000"/>
              <w:left w:val="single" w:sz="4" w:space="0" w:color="000000"/>
              <w:bottom w:val="single" w:sz="4" w:space="0" w:color="000000"/>
              <w:right w:val="single" w:sz="4" w:space="0" w:color="000000"/>
            </w:tcBorders>
            <w:vAlign w:val="center"/>
          </w:tcPr>
          <w:p w:rsidR="003A56B9" w:rsidRPr="002771A5" w:rsidRDefault="001852F9">
            <w:pPr>
              <w:widowControl/>
              <w:jc w:val="left"/>
              <w:textAlignment w:val="center"/>
              <w:rPr>
                <w:rFonts w:ascii="宋体" w:hAnsi="宋体" w:cs="宋体"/>
                <w:color w:val="000000"/>
                <w:szCs w:val="21"/>
              </w:rPr>
            </w:pPr>
            <w:r w:rsidRPr="002771A5">
              <w:rPr>
                <w:rFonts w:ascii="宋体" w:hAnsi="宋体" w:cs="宋体" w:hint="eastAsia"/>
                <w:color w:val="000000"/>
                <w:kern w:val="0"/>
                <w:szCs w:val="21"/>
              </w:rPr>
              <w:t>团检结算：对于有加项包的单位，后期结算名单导出时可显示客户选择了哪个加项包。</w:t>
            </w:r>
          </w:p>
        </w:tc>
      </w:tr>
      <w:tr w:rsidR="003A56B9" w:rsidRPr="002771A5">
        <w:trPr>
          <w:trHeight w:val="576"/>
          <w:jc w:val="center"/>
        </w:trPr>
        <w:tc>
          <w:tcPr>
            <w:tcW w:w="760" w:type="dxa"/>
            <w:tcBorders>
              <w:top w:val="single" w:sz="4" w:space="0" w:color="000000"/>
              <w:left w:val="single" w:sz="4" w:space="0" w:color="000000"/>
              <w:bottom w:val="single" w:sz="4" w:space="0" w:color="000000"/>
              <w:right w:val="single" w:sz="4" w:space="0" w:color="000000"/>
            </w:tcBorders>
            <w:noWrap/>
            <w:vAlign w:val="center"/>
          </w:tcPr>
          <w:p w:rsidR="003A56B9" w:rsidRPr="002771A5" w:rsidRDefault="001852F9">
            <w:pPr>
              <w:widowControl/>
              <w:jc w:val="center"/>
              <w:textAlignment w:val="center"/>
              <w:rPr>
                <w:rFonts w:ascii="宋体" w:hAnsi="宋体" w:cs="宋体"/>
                <w:color w:val="000000"/>
                <w:szCs w:val="21"/>
              </w:rPr>
            </w:pPr>
            <w:r w:rsidRPr="002771A5">
              <w:rPr>
                <w:rFonts w:ascii="宋体" w:hAnsi="宋体" w:cs="宋体" w:hint="eastAsia"/>
                <w:color w:val="000000"/>
                <w:kern w:val="0"/>
                <w:szCs w:val="21"/>
              </w:rPr>
              <w:t>45</w:t>
            </w:r>
          </w:p>
        </w:tc>
        <w:tc>
          <w:tcPr>
            <w:tcW w:w="933" w:type="dxa"/>
            <w:vMerge/>
            <w:tcBorders>
              <w:top w:val="single" w:sz="4" w:space="0" w:color="000000"/>
              <w:left w:val="single" w:sz="4" w:space="0" w:color="000000"/>
              <w:bottom w:val="single" w:sz="4" w:space="0" w:color="000000"/>
              <w:right w:val="single" w:sz="4" w:space="0" w:color="000000"/>
            </w:tcBorders>
            <w:noWrap/>
            <w:vAlign w:val="center"/>
          </w:tcPr>
          <w:p w:rsidR="003A56B9" w:rsidRPr="002771A5" w:rsidRDefault="003A56B9">
            <w:pPr>
              <w:jc w:val="center"/>
              <w:rPr>
                <w:rFonts w:ascii="宋体" w:hAnsi="宋体" w:cs="宋体"/>
                <w:color w:val="000000"/>
                <w:szCs w:val="21"/>
              </w:rPr>
            </w:pPr>
          </w:p>
        </w:tc>
        <w:tc>
          <w:tcPr>
            <w:tcW w:w="6327" w:type="dxa"/>
            <w:tcBorders>
              <w:top w:val="single" w:sz="4" w:space="0" w:color="000000"/>
              <w:left w:val="single" w:sz="4" w:space="0" w:color="000000"/>
              <w:bottom w:val="single" w:sz="4" w:space="0" w:color="000000"/>
              <w:right w:val="single" w:sz="4" w:space="0" w:color="000000"/>
            </w:tcBorders>
            <w:vAlign w:val="center"/>
          </w:tcPr>
          <w:p w:rsidR="003A56B9" w:rsidRPr="002771A5" w:rsidRDefault="001852F9">
            <w:pPr>
              <w:widowControl/>
              <w:jc w:val="left"/>
              <w:textAlignment w:val="center"/>
              <w:rPr>
                <w:rFonts w:ascii="宋体" w:hAnsi="宋体" w:cs="宋体"/>
                <w:color w:val="000000"/>
                <w:szCs w:val="21"/>
              </w:rPr>
            </w:pPr>
            <w:r w:rsidRPr="002771A5">
              <w:rPr>
                <w:rFonts w:ascii="宋体" w:hAnsi="宋体" w:cs="宋体" w:hint="eastAsia"/>
                <w:color w:val="000000"/>
                <w:kern w:val="0"/>
                <w:szCs w:val="21"/>
              </w:rPr>
              <w:t>体检人员名单导入：调整导入错误提示在到首页显示；增加调整列宽功能。</w:t>
            </w:r>
          </w:p>
        </w:tc>
      </w:tr>
      <w:tr w:rsidR="003A56B9" w:rsidRPr="002771A5">
        <w:trPr>
          <w:trHeight w:val="288"/>
          <w:jc w:val="center"/>
        </w:trPr>
        <w:tc>
          <w:tcPr>
            <w:tcW w:w="760" w:type="dxa"/>
            <w:tcBorders>
              <w:top w:val="single" w:sz="4" w:space="0" w:color="000000"/>
              <w:left w:val="single" w:sz="4" w:space="0" w:color="000000"/>
              <w:bottom w:val="single" w:sz="4" w:space="0" w:color="000000"/>
              <w:right w:val="single" w:sz="4" w:space="0" w:color="000000"/>
            </w:tcBorders>
            <w:noWrap/>
            <w:vAlign w:val="center"/>
          </w:tcPr>
          <w:p w:rsidR="003A56B9" w:rsidRPr="002771A5" w:rsidRDefault="001852F9">
            <w:pPr>
              <w:widowControl/>
              <w:jc w:val="center"/>
              <w:textAlignment w:val="center"/>
              <w:rPr>
                <w:rFonts w:ascii="宋体" w:hAnsi="宋体" w:cs="宋体"/>
                <w:color w:val="000000"/>
                <w:szCs w:val="21"/>
              </w:rPr>
            </w:pPr>
            <w:r w:rsidRPr="002771A5">
              <w:rPr>
                <w:rFonts w:ascii="宋体" w:hAnsi="宋体" w:cs="宋体" w:hint="eastAsia"/>
                <w:color w:val="000000"/>
                <w:kern w:val="0"/>
                <w:szCs w:val="21"/>
              </w:rPr>
              <w:t>46</w:t>
            </w:r>
          </w:p>
        </w:tc>
        <w:tc>
          <w:tcPr>
            <w:tcW w:w="933" w:type="dxa"/>
            <w:vMerge/>
            <w:tcBorders>
              <w:top w:val="single" w:sz="4" w:space="0" w:color="000000"/>
              <w:left w:val="single" w:sz="4" w:space="0" w:color="000000"/>
              <w:bottom w:val="single" w:sz="4" w:space="0" w:color="000000"/>
              <w:right w:val="single" w:sz="4" w:space="0" w:color="000000"/>
            </w:tcBorders>
            <w:noWrap/>
            <w:vAlign w:val="center"/>
          </w:tcPr>
          <w:p w:rsidR="003A56B9" w:rsidRPr="002771A5" w:rsidRDefault="003A56B9">
            <w:pPr>
              <w:jc w:val="center"/>
              <w:rPr>
                <w:rFonts w:ascii="宋体" w:hAnsi="宋体" w:cs="宋体"/>
                <w:color w:val="000000"/>
                <w:szCs w:val="21"/>
              </w:rPr>
            </w:pPr>
          </w:p>
        </w:tc>
        <w:tc>
          <w:tcPr>
            <w:tcW w:w="6327" w:type="dxa"/>
            <w:tcBorders>
              <w:top w:val="single" w:sz="4" w:space="0" w:color="000000"/>
              <w:left w:val="single" w:sz="4" w:space="0" w:color="000000"/>
              <w:bottom w:val="single" w:sz="4" w:space="0" w:color="000000"/>
              <w:right w:val="single" w:sz="4" w:space="0" w:color="000000"/>
            </w:tcBorders>
            <w:vAlign w:val="center"/>
          </w:tcPr>
          <w:p w:rsidR="003A56B9" w:rsidRPr="002771A5" w:rsidRDefault="001852F9">
            <w:pPr>
              <w:widowControl/>
              <w:jc w:val="left"/>
              <w:textAlignment w:val="center"/>
              <w:rPr>
                <w:rFonts w:ascii="宋体" w:hAnsi="宋体" w:cs="宋体"/>
                <w:color w:val="000000"/>
                <w:szCs w:val="21"/>
              </w:rPr>
            </w:pPr>
            <w:r w:rsidRPr="002771A5">
              <w:rPr>
                <w:rFonts w:ascii="宋体" w:hAnsi="宋体" w:cs="宋体" w:hint="eastAsia"/>
                <w:color w:val="000000"/>
                <w:kern w:val="0"/>
                <w:szCs w:val="21"/>
              </w:rPr>
              <w:t>套餐继承：支持团单继承往次套餐时，名称保持一致。</w:t>
            </w:r>
          </w:p>
        </w:tc>
      </w:tr>
      <w:tr w:rsidR="003A56B9" w:rsidRPr="002771A5">
        <w:trPr>
          <w:trHeight w:val="288"/>
          <w:jc w:val="center"/>
        </w:trPr>
        <w:tc>
          <w:tcPr>
            <w:tcW w:w="760" w:type="dxa"/>
            <w:tcBorders>
              <w:top w:val="single" w:sz="4" w:space="0" w:color="000000"/>
              <w:left w:val="single" w:sz="4" w:space="0" w:color="000000"/>
              <w:bottom w:val="single" w:sz="4" w:space="0" w:color="000000"/>
              <w:right w:val="single" w:sz="4" w:space="0" w:color="000000"/>
            </w:tcBorders>
            <w:noWrap/>
            <w:vAlign w:val="center"/>
          </w:tcPr>
          <w:p w:rsidR="003A56B9" w:rsidRPr="002771A5" w:rsidRDefault="001852F9">
            <w:pPr>
              <w:widowControl/>
              <w:jc w:val="center"/>
              <w:textAlignment w:val="center"/>
              <w:rPr>
                <w:rFonts w:ascii="宋体" w:hAnsi="宋体" w:cs="宋体"/>
                <w:color w:val="000000"/>
                <w:szCs w:val="21"/>
              </w:rPr>
            </w:pPr>
            <w:r w:rsidRPr="002771A5">
              <w:rPr>
                <w:rFonts w:ascii="宋体" w:hAnsi="宋体" w:cs="宋体" w:hint="eastAsia"/>
                <w:color w:val="000000"/>
                <w:kern w:val="0"/>
                <w:szCs w:val="21"/>
              </w:rPr>
              <w:t>47</w:t>
            </w:r>
          </w:p>
        </w:tc>
        <w:tc>
          <w:tcPr>
            <w:tcW w:w="933" w:type="dxa"/>
            <w:vMerge/>
            <w:tcBorders>
              <w:top w:val="single" w:sz="4" w:space="0" w:color="000000"/>
              <w:left w:val="single" w:sz="4" w:space="0" w:color="000000"/>
              <w:bottom w:val="single" w:sz="4" w:space="0" w:color="000000"/>
              <w:right w:val="single" w:sz="4" w:space="0" w:color="000000"/>
            </w:tcBorders>
            <w:noWrap/>
            <w:vAlign w:val="center"/>
          </w:tcPr>
          <w:p w:rsidR="003A56B9" w:rsidRPr="002771A5" w:rsidRDefault="003A56B9">
            <w:pPr>
              <w:jc w:val="center"/>
              <w:rPr>
                <w:rFonts w:ascii="宋体" w:hAnsi="宋体" w:cs="宋体"/>
                <w:color w:val="000000"/>
                <w:szCs w:val="21"/>
              </w:rPr>
            </w:pPr>
          </w:p>
        </w:tc>
        <w:tc>
          <w:tcPr>
            <w:tcW w:w="6327" w:type="dxa"/>
            <w:tcBorders>
              <w:top w:val="single" w:sz="4" w:space="0" w:color="000000"/>
              <w:left w:val="single" w:sz="4" w:space="0" w:color="000000"/>
              <w:bottom w:val="single" w:sz="4" w:space="0" w:color="000000"/>
              <w:right w:val="single" w:sz="4" w:space="0" w:color="000000"/>
            </w:tcBorders>
            <w:vAlign w:val="center"/>
          </w:tcPr>
          <w:p w:rsidR="003A56B9" w:rsidRPr="002771A5" w:rsidRDefault="001852F9">
            <w:pPr>
              <w:widowControl/>
              <w:jc w:val="left"/>
              <w:textAlignment w:val="center"/>
              <w:rPr>
                <w:rFonts w:ascii="宋体" w:hAnsi="宋体" w:cs="宋体"/>
                <w:color w:val="000000"/>
                <w:szCs w:val="21"/>
              </w:rPr>
            </w:pPr>
            <w:r w:rsidRPr="002771A5">
              <w:rPr>
                <w:rFonts w:ascii="宋体" w:hAnsi="宋体" w:cs="宋体" w:hint="eastAsia"/>
                <w:color w:val="000000"/>
                <w:kern w:val="0"/>
                <w:szCs w:val="21"/>
              </w:rPr>
              <w:t>团单套餐导入：支持团检套餐通过Excel表格导入</w:t>
            </w:r>
          </w:p>
        </w:tc>
      </w:tr>
      <w:tr w:rsidR="003A56B9" w:rsidRPr="002771A5">
        <w:trPr>
          <w:trHeight w:val="576"/>
          <w:jc w:val="center"/>
        </w:trPr>
        <w:tc>
          <w:tcPr>
            <w:tcW w:w="760" w:type="dxa"/>
            <w:tcBorders>
              <w:top w:val="single" w:sz="4" w:space="0" w:color="000000"/>
              <w:left w:val="single" w:sz="4" w:space="0" w:color="000000"/>
              <w:bottom w:val="single" w:sz="4" w:space="0" w:color="000000"/>
              <w:right w:val="single" w:sz="4" w:space="0" w:color="000000"/>
            </w:tcBorders>
            <w:noWrap/>
            <w:vAlign w:val="center"/>
          </w:tcPr>
          <w:p w:rsidR="003A56B9" w:rsidRPr="002771A5" w:rsidRDefault="001852F9">
            <w:pPr>
              <w:widowControl/>
              <w:jc w:val="center"/>
              <w:textAlignment w:val="center"/>
              <w:rPr>
                <w:rFonts w:ascii="宋体" w:hAnsi="宋体" w:cs="宋体"/>
                <w:color w:val="000000"/>
                <w:szCs w:val="21"/>
              </w:rPr>
            </w:pPr>
            <w:r w:rsidRPr="002771A5">
              <w:rPr>
                <w:rFonts w:ascii="宋体" w:hAnsi="宋体" w:cs="宋体" w:hint="eastAsia"/>
                <w:color w:val="000000"/>
                <w:kern w:val="0"/>
                <w:szCs w:val="21"/>
              </w:rPr>
              <w:t>48</w:t>
            </w:r>
          </w:p>
        </w:tc>
        <w:tc>
          <w:tcPr>
            <w:tcW w:w="933" w:type="dxa"/>
            <w:vMerge/>
            <w:tcBorders>
              <w:top w:val="single" w:sz="4" w:space="0" w:color="000000"/>
              <w:left w:val="single" w:sz="4" w:space="0" w:color="000000"/>
              <w:bottom w:val="single" w:sz="4" w:space="0" w:color="000000"/>
              <w:right w:val="single" w:sz="4" w:space="0" w:color="000000"/>
            </w:tcBorders>
            <w:noWrap/>
            <w:vAlign w:val="center"/>
          </w:tcPr>
          <w:p w:rsidR="003A56B9" w:rsidRPr="002771A5" w:rsidRDefault="003A56B9">
            <w:pPr>
              <w:jc w:val="center"/>
              <w:rPr>
                <w:rFonts w:ascii="宋体" w:hAnsi="宋体" w:cs="宋体"/>
                <w:color w:val="000000"/>
                <w:szCs w:val="21"/>
              </w:rPr>
            </w:pPr>
          </w:p>
        </w:tc>
        <w:tc>
          <w:tcPr>
            <w:tcW w:w="6327" w:type="dxa"/>
            <w:tcBorders>
              <w:top w:val="single" w:sz="4" w:space="0" w:color="000000"/>
              <w:left w:val="single" w:sz="4" w:space="0" w:color="000000"/>
              <w:bottom w:val="single" w:sz="4" w:space="0" w:color="000000"/>
              <w:right w:val="single" w:sz="4" w:space="0" w:color="000000"/>
            </w:tcBorders>
            <w:vAlign w:val="center"/>
          </w:tcPr>
          <w:p w:rsidR="003A56B9" w:rsidRPr="002771A5" w:rsidRDefault="001852F9">
            <w:pPr>
              <w:widowControl/>
              <w:jc w:val="left"/>
              <w:textAlignment w:val="center"/>
              <w:rPr>
                <w:rFonts w:ascii="宋体" w:hAnsi="宋体" w:cs="宋体"/>
                <w:color w:val="000000"/>
                <w:szCs w:val="21"/>
              </w:rPr>
            </w:pPr>
            <w:r w:rsidRPr="002771A5">
              <w:rPr>
                <w:rFonts w:ascii="宋体" w:hAnsi="宋体" w:cs="宋体" w:hint="eastAsia"/>
                <w:color w:val="000000"/>
                <w:kern w:val="0"/>
                <w:szCs w:val="21"/>
              </w:rPr>
              <w:t>团单补检：支持团课订单中的截止日期限制未体检人员，不限制补检人员。</w:t>
            </w:r>
          </w:p>
        </w:tc>
      </w:tr>
      <w:tr w:rsidR="003A56B9" w:rsidRPr="002771A5">
        <w:trPr>
          <w:trHeight w:val="576"/>
          <w:jc w:val="center"/>
        </w:trPr>
        <w:tc>
          <w:tcPr>
            <w:tcW w:w="760" w:type="dxa"/>
            <w:tcBorders>
              <w:top w:val="single" w:sz="4" w:space="0" w:color="000000"/>
              <w:left w:val="single" w:sz="4" w:space="0" w:color="000000"/>
              <w:bottom w:val="single" w:sz="4" w:space="0" w:color="000000"/>
              <w:right w:val="single" w:sz="4" w:space="0" w:color="000000"/>
            </w:tcBorders>
            <w:noWrap/>
            <w:vAlign w:val="center"/>
          </w:tcPr>
          <w:p w:rsidR="003A56B9" w:rsidRPr="002771A5" w:rsidRDefault="001852F9">
            <w:pPr>
              <w:widowControl/>
              <w:jc w:val="center"/>
              <w:textAlignment w:val="center"/>
              <w:rPr>
                <w:rFonts w:ascii="宋体" w:hAnsi="宋体" w:cs="宋体"/>
                <w:color w:val="000000"/>
                <w:szCs w:val="21"/>
              </w:rPr>
            </w:pPr>
            <w:r w:rsidRPr="002771A5">
              <w:rPr>
                <w:rFonts w:ascii="宋体" w:hAnsi="宋体" w:cs="宋体" w:hint="eastAsia"/>
                <w:color w:val="000000"/>
                <w:kern w:val="0"/>
                <w:szCs w:val="21"/>
              </w:rPr>
              <w:t>49</w:t>
            </w:r>
          </w:p>
        </w:tc>
        <w:tc>
          <w:tcPr>
            <w:tcW w:w="933" w:type="dxa"/>
            <w:vMerge/>
            <w:tcBorders>
              <w:top w:val="single" w:sz="4" w:space="0" w:color="000000"/>
              <w:left w:val="single" w:sz="4" w:space="0" w:color="000000"/>
              <w:bottom w:val="single" w:sz="4" w:space="0" w:color="000000"/>
              <w:right w:val="single" w:sz="4" w:space="0" w:color="000000"/>
            </w:tcBorders>
            <w:noWrap/>
            <w:vAlign w:val="center"/>
          </w:tcPr>
          <w:p w:rsidR="003A56B9" w:rsidRPr="002771A5" w:rsidRDefault="003A56B9">
            <w:pPr>
              <w:jc w:val="center"/>
              <w:rPr>
                <w:rFonts w:ascii="宋体" w:hAnsi="宋体" w:cs="宋体"/>
                <w:color w:val="000000"/>
                <w:szCs w:val="21"/>
              </w:rPr>
            </w:pPr>
          </w:p>
        </w:tc>
        <w:tc>
          <w:tcPr>
            <w:tcW w:w="6327" w:type="dxa"/>
            <w:tcBorders>
              <w:top w:val="single" w:sz="4" w:space="0" w:color="000000"/>
              <w:left w:val="single" w:sz="4" w:space="0" w:color="000000"/>
              <w:bottom w:val="single" w:sz="4" w:space="0" w:color="000000"/>
              <w:right w:val="single" w:sz="4" w:space="0" w:color="000000"/>
            </w:tcBorders>
            <w:vAlign w:val="center"/>
          </w:tcPr>
          <w:p w:rsidR="003A56B9" w:rsidRPr="002771A5" w:rsidRDefault="001852F9">
            <w:pPr>
              <w:widowControl/>
              <w:jc w:val="left"/>
              <w:textAlignment w:val="center"/>
              <w:rPr>
                <w:rFonts w:ascii="宋体" w:hAnsi="宋体" w:cs="宋体"/>
                <w:color w:val="000000"/>
                <w:szCs w:val="21"/>
              </w:rPr>
            </w:pPr>
            <w:r w:rsidRPr="002771A5">
              <w:rPr>
                <w:rFonts w:ascii="宋体" w:hAnsi="宋体" w:cs="宋体" w:hint="eastAsia"/>
                <w:color w:val="000000"/>
                <w:kern w:val="0"/>
                <w:szCs w:val="21"/>
              </w:rPr>
              <w:t>订单结算：支持团课订单超出有效期不限制已结算人员。</w:t>
            </w:r>
          </w:p>
        </w:tc>
      </w:tr>
      <w:tr w:rsidR="003A56B9" w:rsidRPr="002771A5">
        <w:trPr>
          <w:trHeight w:val="576"/>
          <w:jc w:val="center"/>
        </w:trPr>
        <w:tc>
          <w:tcPr>
            <w:tcW w:w="760" w:type="dxa"/>
            <w:tcBorders>
              <w:top w:val="single" w:sz="4" w:space="0" w:color="000000"/>
              <w:left w:val="single" w:sz="4" w:space="0" w:color="000000"/>
              <w:bottom w:val="single" w:sz="4" w:space="0" w:color="000000"/>
              <w:right w:val="single" w:sz="4" w:space="0" w:color="000000"/>
            </w:tcBorders>
            <w:noWrap/>
            <w:vAlign w:val="center"/>
          </w:tcPr>
          <w:p w:rsidR="003A56B9" w:rsidRPr="002771A5" w:rsidRDefault="001852F9">
            <w:pPr>
              <w:widowControl/>
              <w:jc w:val="center"/>
              <w:textAlignment w:val="center"/>
              <w:rPr>
                <w:rFonts w:ascii="宋体" w:hAnsi="宋体" w:cs="宋体"/>
                <w:color w:val="000000"/>
                <w:szCs w:val="21"/>
              </w:rPr>
            </w:pPr>
            <w:r w:rsidRPr="002771A5">
              <w:rPr>
                <w:rFonts w:ascii="宋体" w:hAnsi="宋体" w:cs="宋体" w:hint="eastAsia"/>
                <w:color w:val="000000"/>
                <w:kern w:val="0"/>
                <w:szCs w:val="21"/>
              </w:rPr>
              <w:t>50</w:t>
            </w:r>
          </w:p>
        </w:tc>
        <w:tc>
          <w:tcPr>
            <w:tcW w:w="933" w:type="dxa"/>
            <w:vMerge w:val="restart"/>
            <w:tcBorders>
              <w:top w:val="single" w:sz="4" w:space="0" w:color="000000"/>
              <w:left w:val="single" w:sz="4" w:space="0" w:color="000000"/>
              <w:bottom w:val="single" w:sz="4" w:space="0" w:color="000000"/>
              <w:right w:val="single" w:sz="4" w:space="0" w:color="000000"/>
            </w:tcBorders>
            <w:noWrap/>
            <w:vAlign w:val="center"/>
          </w:tcPr>
          <w:p w:rsidR="003A56B9" w:rsidRPr="002771A5" w:rsidRDefault="001852F9">
            <w:pPr>
              <w:widowControl/>
              <w:jc w:val="center"/>
              <w:textAlignment w:val="center"/>
              <w:rPr>
                <w:rFonts w:ascii="宋体" w:hAnsi="宋体" w:cs="宋体"/>
                <w:color w:val="000000"/>
                <w:szCs w:val="21"/>
              </w:rPr>
            </w:pPr>
            <w:r w:rsidRPr="002771A5">
              <w:rPr>
                <w:rFonts w:ascii="宋体" w:hAnsi="宋体" w:cs="宋体" w:hint="eastAsia"/>
                <w:color w:val="000000"/>
                <w:kern w:val="0"/>
                <w:szCs w:val="21"/>
              </w:rPr>
              <w:t>导检系统</w:t>
            </w:r>
          </w:p>
        </w:tc>
        <w:tc>
          <w:tcPr>
            <w:tcW w:w="6327" w:type="dxa"/>
            <w:tcBorders>
              <w:top w:val="single" w:sz="4" w:space="0" w:color="000000"/>
              <w:left w:val="single" w:sz="4" w:space="0" w:color="000000"/>
              <w:bottom w:val="single" w:sz="4" w:space="0" w:color="000000"/>
              <w:right w:val="single" w:sz="4" w:space="0" w:color="000000"/>
            </w:tcBorders>
            <w:vAlign w:val="center"/>
          </w:tcPr>
          <w:p w:rsidR="003A56B9" w:rsidRPr="002771A5" w:rsidRDefault="001852F9">
            <w:pPr>
              <w:widowControl/>
              <w:jc w:val="left"/>
              <w:textAlignment w:val="center"/>
              <w:rPr>
                <w:rFonts w:ascii="宋体" w:hAnsi="宋体" w:cs="宋体"/>
                <w:color w:val="000000"/>
                <w:szCs w:val="21"/>
              </w:rPr>
            </w:pPr>
            <w:r w:rsidRPr="002771A5">
              <w:rPr>
                <w:rFonts w:ascii="宋体" w:hAnsi="宋体" w:cs="宋体" w:hint="eastAsia"/>
                <w:color w:val="000000"/>
                <w:kern w:val="0"/>
                <w:szCs w:val="21"/>
              </w:rPr>
              <w:t>导诊排队系统：支持恢复可检或完成检查该科室一键恢复或完成所有细项功能（例如：采血）；</w:t>
            </w:r>
          </w:p>
        </w:tc>
      </w:tr>
      <w:tr w:rsidR="003A56B9" w:rsidRPr="002771A5">
        <w:trPr>
          <w:trHeight w:val="288"/>
          <w:jc w:val="center"/>
        </w:trPr>
        <w:tc>
          <w:tcPr>
            <w:tcW w:w="760" w:type="dxa"/>
            <w:tcBorders>
              <w:top w:val="single" w:sz="4" w:space="0" w:color="000000"/>
              <w:left w:val="single" w:sz="4" w:space="0" w:color="000000"/>
              <w:bottom w:val="single" w:sz="4" w:space="0" w:color="000000"/>
              <w:right w:val="single" w:sz="4" w:space="0" w:color="000000"/>
            </w:tcBorders>
            <w:noWrap/>
            <w:vAlign w:val="center"/>
          </w:tcPr>
          <w:p w:rsidR="003A56B9" w:rsidRPr="002771A5" w:rsidRDefault="001852F9">
            <w:pPr>
              <w:widowControl/>
              <w:jc w:val="center"/>
              <w:textAlignment w:val="center"/>
              <w:rPr>
                <w:rFonts w:ascii="宋体" w:hAnsi="宋体" w:cs="宋体"/>
                <w:color w:val="000000"/>
                <w:szCs w:val="21"/>
              </w:rPr>
            </w:pPr>
            <w:r w:rsidRPr="002771A5">
              <w:rPr>
                <w:rFonts w:ascii="宋体" w:hAnsi="宋体" w:cs="宋体" w:hint="eastAsia"/>
                <w:color w:val="000000"/>
                <w:kern w:val="0"/>
                <w:szCs w:val="21"/>
              </w:rPr>
              <w:t>51</w:t>
            </w:r>
          </w:p>
        </w:tc>
        <w:tc>
          <w:tcPr>
            <w:tcW w:w="933" w:type="dxa"/>
            <w:vMerge/>
            <w:tcBorders>
              <w:top w:val="single" w:sz="4" w:space="0" w:color="000000"/>
              <w:left w:val="single" w:sz="4" w:space="0" w:color="000000"/>
              <w:bottom w:val="single" w:sz="4" w:space="0" w:color="000000"/>
              <w:right w:val="single" w:sz="4" w:space="0" w:color="000000"/>
            </w:tcBorders>
            <w:noWrap/>
            <w:vAlign w:val="center"/>
          </w:tcPr>
          <w:p w:rsidR="003A56B9" w:rsidRPr="002771A5" w:rsidRDefault="003A56B9">
            <w:pPr>
              <w:jc w:val="center"/>
              <w:rPr>
                <w:rFonts w:ascii="宋体" w:hAnsi="宋体" w:cs="宋体"/>
                <w:color w:val="000000"/>
                <w:szCs w:val="21"/>
              </w:rPr>
            </w:pPr>
          </w:p>
        </w:tc>
        <w:tc>
          <w:tcPr>
            <w:tcW w:w="6327" w:type="dxa"/>
            <w:tcBorders>
              <w:top w:val="single" w:sz="4" w:space="0" w:color="000000"/>
              <w:left w:val="single" w:sz="4" w:space="0" w:color="000000"/>
              <w:bottom w:val="single" w:sz="4" w:space="0" w:color="000000"/>
              <w:right w:val="single" w:sz="4" w:space="0" w:color="000000"/>
            </w:tcBorders>
            <w:vAlign w:val="center"/>
          </w:tcPr>
          <w:p w:rsidR="003A56B9" w:rsidRPr="002771A5" w:rsidRDefault="001852F9">
            <w:pPr>
              <w:widowControl/>
              <w:jc w:val="left"/>
              <w:textAlignment w:val="center"/>
              <w:rPr>
                <w:rFonts w:ascii="宋体" w:hAnsi="宋体" w:cs="宋体"/>
                <w:color w:val="000000"/>
                <w:szCs w:val="21"/>
              </w:rPr>
            </w:pPr>
            <w:r w:rsidRPr="002771A5">
              <w:rPr>
                <w:rFonts w:ascii="宋体" w:hAnsi="宋体" w:cs="宋体" w:hint="eastAsia"/>
                <w:color w:val="000000"/>
                <w:kern w:val="0"/>
                <w:szCs w:val="21"/>
              </w:rPr>
              <w:t>呼叫功能：新增取消科室当前呼叫功能。</w:t>
            </w:r>
          </w:p>
        </w:tc>
      </w:tr>
      <w:tr w:rsidR="003A56B9" w:rsidRPr="002771A5">
        <w:trPr>
          <w:trHeight w:val="576"/>
          <w:jc w:val="center"/>
        </w:trPr>
        <w:tc>
          <w:tcPr>
            <w:tcW w:w="760" w:type="dxa"/>
            <w:tcBorders>
              <w:top w:val="single" w:sz="4" w:space="0" w:color="000000"/>
              <w:left w:val="single" w:sz="4" w:space="0" w:color="000000"/>
              <w:bottom w:val="single" w:sz="4" w:space="0" w:color="000000"/>
              <w:right w:val="single" w:sz="4" w:space="0" w:color="000000"/>
            </w:tcBorders>
            <w:noWrap/>
            <w:vAlign w:val="center"/>
          </w:tcPr>
          <w:p w:rsidR="003A56B9" w:rsidRPr="002771A5" w:rsidRDefault="001852F9">
            <w:pPr>
              <w:widowControl/>
              <w:jc w:val="center"/>
              <w:textAlignment w:val="center"/>
              <w:rPr>
                <w:rFonts w:ascii="宋体" w:hAnsi="宋体" w:cs="宋体"/>
                <w:color w:val="000000"/>
                <w:szCs w:val="21"/>
              </w:rPr>
            </w:pPr>
            <w:r w:rsidRPr="002771A5">
              <w:rPr>
                <w:rFonts w:ascii="宋体" w:hAnsi="宋体" w:cs="宋体" w:hint="eastAsia"/>
                <w:color w:val="000000"/>
                <w:kern w:val="0"/>
                <w:szCs w:val="21"/>
              </w:rPr>
              <w:t>52</w:t>
            </w:r>
          </w:p>
        </w:tc>
        <w:tc>
          <w:tcPr>
            <w:tcW w:w="933" w:type="dxa"/>
            <w:vMerge/>
            <w:tcBorders>
              <w:top w:val="single" w:sz="4" w:space="0" w:color="000000"/>
              <w:left w:val="single" w:sz="4" w:space="0" w:color="000000"/>
              <w:bottom w:val="single" w:sz="4" w:space="0" w:color="000000"/>
              <w:right w:val="single" w:sz="4" w:space="0" w:color="000000"/>
            </w:tcBorders>
            <w:noWrap/>
            <w:vAlign w:val="center"/>
          </w:tcPr>
          <w:p w:rsidR="003A56B9" w:rsidRPr="002771A5" w:rsidRDefault="003A56B9">
            <w:pPr>
              <w:jc w:val="center"/>
              <w:rPr>
                <w:rFonts w:ascii="宋体" w:hAnsi="宋体" w:cs="宋体"/>
                <w:color w:val="000000"/>
                <w:szCs w:val="21"/>
              </w:rPr>
            </w:pPr>
          </w:p>
        </w:tc>
        <w:tc>
          <w:tcPr>
            <w:tcW w:w="6327" w:type="dxa"/>
            <w:tcBorders>
              <w:top w:val="single" w:sz="4" w:space="0" w:color="000000"/>
              <w:left w:val="single" w:sz="4" w:space="0" w:color="000000"/>
              <w:bottom w:val="single" w:sz="4" w:space="0" w:color="000000"/>
              <w:right w:val="single" w:sz="4" w:space="0" w:color="000000"/>
            </w:tcBorders>
            <w:vAlign w:val="center"/>
          </w:tcPr>
          <w:p w:rsidR="003A56B9" w:rsidRPr="002771A5" w:rsidRDefault="001852F9">
            <w:pPr>
              <w:widowControl/>
              <w:jc w:val="left"/>
              <w:textAlignment w:val="center"/>
              <w:rPr>
                <w:rFonts w:ascii="宋体" w:hAnsi="宋体" w:cs="宋体"/>
                <w:color w:val="000000"/>
                <w:szCs w:val="21"/>
              </w:rPr>
            </w:pPr>
            <w:r w:rsidRPr="002771A5">
              <w:rPr>
                <w:rFonts w:ascii="宋体" w:hAnsi="宋体" w:cs="宋体" w:hint="eastAsia"/>
                <w:color w:val="000000"/>
                <w:kern w:val="0"/>
                <w:szCs w:val="21"/>
              </w:rPr>
              <w:t>放射项目显示：放射项目分栏显示，操作人分项签字确认检查，避免漏检后客户直接离店造成不便。</w:t>
            </w:r>
          </w:p>
        </w:tc>
      </w:tr>
      <w:tr w:rsidR="003A56B9" w:rsidRPr="002771A5">
        <w:trPr>
          <w:trHeight w:val="576"/>
          <w:jc w:val="center"/>
        </w:trPr>
        <w:tc>
          <w:tcPr>
            <w:tcW w:w="760" w:type="dxa"/>
            <w:tcBorders>
              <w:top w:val="single" w:sz="4" w:space="0" w:color="000000"/>
              <w:left w:val="single" w:sz="4" w:space="0" w:color="000000"/>
              <w:bottom w:val="single" w:sz="4" w:space="0" w:color="000000"/>
              <w:right w:val="single" w:sz="4" w:space="0" w:color="000000"/>
            </w:tcBorders>
            <w:noWrap/>
            <w:vAlign w:val="center"/>
          </w:tcPr>
          <w:p w:rsidR="003A56B9" w:rsidRPr="002771A5" w:rsidRDefault="001852F9">
            <w:pPr>
              <w:widowControl/>
              <w:jc w:val="center"/>
              <w:textAlignment w:val="center"/>
              <w:rPr>
                <w:rFonts w:ascii="宋体" w:hAnsi="宋体" w:cs="宋体"/>
                <w:color w:val="000000"/>
                <w:szCs w:val="21"/>
              </w:rPr>
            </w:pPr>
            <w:r w:rsidRPr="002771A5">
              <w:rPr>
                <w:rFonts w:ascii="宋体" w:hAnsi="宋体" w:cs="宋体" w:hint="eastAsia"/>
                <w:color w:val="000000"/>
                <w:kern w:val="0"/>
                <w:szCs w:val="21"/>
              </w:rPr>
              <w:t>53</w:t>
            </w:r>
          </w:p>
        </w:tc>
        <w:tc>
          <w:tcPr>
            <w:tcW w:w="933" w:type="dxa"/>
            <w:vMerge w:val="restart"/>
            <w:tcBorders>
              <w:top w:val="single" w:sz="4" w:space="0" w:color="000000"/>
              <w:left w:val="single" w:sz="4" w:space="0" w:color="000000"/>
              <w:bottom w:val="single" w:sz="4" w:space="0" w:color="000000"/>
              <w:right w:val="single" w:sz="4" w:space="0" w:color="000000"/>
            </w:tcBorders>
            <w:noWrap/>
            <w:vAlign w:val="center"/>
          </w:tcPr>
          <w:p w:rsidR="003A56B9" w:rsidRPr="002771A5" w:rsidRDefault="001852F9">
            <w:pPr>
              <w:widowControl/>
              <w:jc w:val="center"/>
              <w:textAlignment w:val="center"/>
              <w:rPr>
                <w:rFonts w:ascii="宋体" w:hAnsi="宋体" w:cs="宋体"/>
                <w:color w:val="000000"/>
                <w:szCs w:val="21"/>
              </w:rPr>
            </w:pPr>
            <w:r w:rsidRPr="002771A5">
              <w:rPr>
                <w:rFonts w:ascii="宋体" w:hAnsi="宋体" w:cs="宋体" w:hint="eastAsia"/>
                <w:color w:val="000000"/>
                <w:kern w:val="0"/>
                <w:szCs w:val="21"/>
              </w:rPr>
              <w:t>导检小程序端</w:t>
            </w:r>
          </w:p>
        </w:tc>
        <w:tc>
          <w:tcPr>
            <w:tcW w:w="6327" w:type="dxa"/>
            <w:tcBorders>
              <w:top w:val="single" w:sz="4" w:space="0" w:color="000000"/>
              <w:left w:val="single" w:sz="4" w:space="0" w:color="000000"/>
              <w:bottom w:val="single" w:sz="4" w:space="0" w:color="000000"/>
              <w:right w:val="single" w:sz="4" w:space="0" w:color="000000"/>
            </w:tcBorders>
            <w:vAlign w:val="center"/>
          </w:tcPr>
          <w:p w:rsidR="003A56B9" w:rsidRPr="002771A5" w:rsidRDefault="001852F9">
            <w:pPr>
              <w:widowControl/>
              <w:jc w:val="left"/>
              <w:textAlignment w:val="center"/>
              <w:rPr>
                <w:rFonts w:ascii="宋体" w:hAnsi="宋体" w:cs="宋体"/>
                <w:color w:val="000000"/>
                <w:szCs w:val="21"/>
              </w:rPr>
            </w:pPr>
            <w:r w:rsidRPr="002771A5">
              <w:rPr>
                <w:rFonts w:ascii="宋体" w:hAnsi="宋体" w:cs="宋体" w:hint="eastAsia"/>
                <w:color w:val="000000"/>
                <w:kern w:val="0"/>
                <w:szCs w:val="21"/>
              </w:rPr>
              <w:t>支持用户查询当前排队信息，未检项目信息、已检项目信息等；</w:t>
            </w:r>
          </w:p>
        </w:tc>
      </w:tr>
      <w:tr w:rsidR="003A56B9" w:rsidRPr="002771A5">
        <w:trPr>
          <w:trHeight w:val="576"/>
          <w:jc w:val="center"/>
        </w:trPr>
        <w:tc>
          <w:tcPr>
            <w:tcW w:w="760" w:type="dxa"/>
            <w:tcBorders>
              <w:top w:val="single" w:sz="4" w:space="0" w:color="000000"/>
              <w:left w:val="single" w:sz="4" w:space="0" w:color="000000"/>
              <w:bottom w:val="single" w:sz="4" w:space="0" w:color="000000"/>
              <w:right w:val="single" w:sz="4" w:space="0" w:color="000000"/>
            </w:tcBorders>
            <w:noWrap/>
            <w:vAlign w:val="center"/>
          </w:tcPr>
          <w:p w:rsidR="003A56B9" w:rsidRPr="002771A5" w:rsidRDefault="001852F9">
            <w:pPr>
              <w:widowControl/>
              <w:jc w:val="center"/>
              <w:textAlignment w:val="center"/>
              <w:rPr>
                <w:rFonts w:ascii="宋体" w:hAnsi="宋体" w:cs="宋体"/>
                <w:color w:val="000000"/>
                <w:szCs w:val="21"/>
              </w:rPr>
            </w:pPr>
            <w:r w:rsidRPr="002771A5">
              <w:rPr>
                <w:rFonts w:ascii="宋体" w:hAnsi="宋体" w:cs="宋体" w:hint="eastAsia"/>
                <w:color w:val="000000"/>
                <w:kern w:val="0"/>
                <w:szCs w:val="21"/>
              </w:rPr>
              <w:t>54</w:t>
            </w:r>
          </w:p>
        </w:tc>
        <w:tc>
          <w:tcPr>
            <w:tcW w:w="933" w:type="dxa"/>
            <w:vMerge/>
            <w:tcBorders>
              <w:top w:val="single" w:sz="4" w:space="0" w:color="000000"/>
              <w:left w:val="single" w:sz="4" w:space="0" w:color="000000"/>
              <w:bottom w:val="single" w:sz="4" w:space="0" w:color="000000"/>
              <w:right w:val="single" w:sz="4" w:space="0" w:color="000000"/>
            </w:tcBorders>
            <w:noWrap/>
            <w:vAlign w:val="center"/>
          </w:tcPr>
          <w:p w:rsidR="003A56B9" w:rsidRPr="002771A5" w:rsidRDefault="003A56B9">
            <w:pPr>
              <w:jc w:val="center"/>
              <w:rPr>
                <w:rFonts w:ascii="宋体" w:hAnsi="宋体" w:cs="宋体"/>
                <w:color w:val="000000"/>
                <w:szCs w:val="21"/>
              </w:rPr>
            </w:pPr>
          </w:p>
        </w:tc>
        <w:tc>
          <w:tcPr>
            <w:tcW w:w="6327" w:type="dxa"/>
            <w:tcBorders>
              <w:top w:val="single" w:sz="4" w:space="0" w:color="000000"/>
              <w:left w:val="single" w:sz="4" w:space="0" w:color="000000"/>
              <w:bottom w:val="single" w:sz="4" w:space="0" w:color="000000"/>
              <w:right w:val="single" w:sz="4" w:space="0" w:color="000000"/>
            </w:tcBorders>
            <w:vAlign w:val="center"/>
          </w:tcPr>
          <w:p w:rsidR="003A56B9" w:rsidRPr="002771A5" w:rsidRDefault="001852F9">
            <w:pPr>
              <w:widowControl/>
              <w:jc w:val="left"/>
              <w:textAlignment w:val="center"/>
              <w:rPr>
                <w:rFonts w:ascii="宋体" w:hAnsi="宋体" w:cs="宋体"/>
                <w:color w:val="000000"/>
                <w:szCs w:val="21"/>
              </w:rPr>
            </w:pPr>
            <w:r w:rsidRPr="002771A5">
              <w:rPr>
                <w:rFonts w:ascii="宋体" w:hAnsi="宋体" w:cs="宋体" w:hint="eastAsia"/>
                <w:color w:val="000000"/>
                <w:kern w:val="0"/>
                <w:szCs w:val="21"/>
              </w:rPr>
              <w:t>支持根据手机号自动绑定体检客户信息，客户通过关注公众号直接</w:t>
            </w:r>
            <w:r w:rsidRPr="002771A5">
              <w:rPr>
                <w:rFonts w:ascii="宋体" w:hAnsi="宋体" w:cs="宋体" w:hint="eastAsia"/>
                <w:color w:val="000000"/>
                <w:kern w:val="0"/>
                <w:szCs w:val="21"/>
              </w:rPr>
              <w:lastRenderedPageBreak/>
              <w:t>可获取当前体检信息；</w:t>
            </w:r>
          </w:p>
        </w:tc>
      </w:tr>
      <w:tr w:rsidR="003A56B9" w:rsidRPr="002771A5">
        <w:trPr>
          <w:trHeight w:val="288"/>
          <w:jc w:val="center"/>
        </w:trPr>
        <w:tc>
          <w:tcPr>
            <w:tcW w:w="760" w:type="dxa"/>
            <w:tcBorders>
              <w:top w:val="single" w:sz="4" w:space="0" w:color="000000"/>
              <w:left w:val="single" w:sz="4" w:space="0" w:color="000000"/>
              <w:bottom w:val="single" w:sz="4" w:space="0" w:color="000000"/>
              <w:right w:val="single" w:sz="4" w:space="0" w:color="000000"/>
            </w:tcBorders>
            <w:noWrap/>
            <w:vAlign w:val="center"/>
          </w:tcPr>
          <w:p w:rsidR="003A56B9" w:rsidRPr="002771A5" w:rsidRDefault="001852F9">
            <w:pPr>
              <w:widowControl/>
              <w:jc w:val="center"/>
              <w:textAlignment w:val="center"/>
              <w:rPr>
                <w:rFonts w:ascii="宋体" w:hAnsi="宋体" w:cs="宋体"/>
                <w:color w:val="000000"/>
                <w:szCs w:val="21"/>
              </w:rPr>
            </w:pPr>
            <w:r w:rsidRPr="002771A5">
              <w:rPr>
                <w:rFonts w:ascii="宋体" w:hAnsi="宋体" w:cs="宋体" w:hint="eastAsia"/>
                <w:color w:val="000000"/>
                <w:kern w:val="0"/>
                <w:szCs w:val="21"/>
              </w:rPr>
              <w:lastRenderedPageBreak/>
              <w:t>55</w:t>
            </w:r>
          </w:p>
        </w:tc>
        <w:tc>
          <w:tcPr>
            <w:tcW w:w="933" w:type="dxa"/>
            <w:vMerge/>
            <w:tcBorders>
              <w:top w:val="single" w:sz="4" w:space="0" w:color="000000"/>
              <w:left w:val="single" w:sz="4" w:space="0" w:color="000000"/>
              <w:bottom w:val="single" w:sz="4" w:space="0" w:color="000000"/>
              <w:right w:val="single" w:sz="4" w:space="0" w:color="000000"/>
            </w:tcBorders>
            <w:noWrap/>
            <w:vAlign w:val="center"/>
          </w:tcPr>
          <w:p w:rsidR="003A56B9" w:rsidRPr="002771A5" w:rsidRDefault="003A56B9">
            <w:pPr>
              <w:jc w:val="center"/>
              <w:rPr>
                <w:rFonts w:ascii="宋体" w:hAnsi="宋体" w:cs="宋体"/>
                <w:color w:val="000000"/>
                <w:szCs w:val="21"/>
              </w:rPr>
            </w:pPr>
          </w:p>
        </w:tc>
        <w:tc>
          <w:tcPr>
            <w:tcW w:w="6327" w:type="dxa"/>
            <w:tcBorders>
              <w:top w:val="single" w:sz="4" w:space="0" w:color="000000"/>
              <w:left w:val="single" w:sz="4" w:space="0" w:color="000000"/>
              <w:bottom w:val="single" w:sz="4" w:space="0" w:color="000000"/>
              <w:right w:val="single" w:sz="4" w:space="0" w:color="000000"/>
            </w:tcBorders>
            <w:vAlign w:val="center"/>
          </w:tcPr>
          <w:p w:rsidR="003A56B9" w:rsidRPr="002771A5" w:rsidRDefault="001852F9">
            <w:pPr>
              <w:widowControl/>
              <w:jc w:val="left"/>
              <w:textAlignment w:val="center"/>
              <w:rPr>
                <w:rFonts w:ascii="宋体" w:hAnsi="宋体" w:cs="宋体"/>
                <w:color w:val="000000"/>
                <w:szCs w:val="21"/>
              </w:rPr>
            </w:pPr>
            <w:r w:rsidRPr="002771A5">
              <w:rPr>
                <w:rFonts w:ascii="宋体" w:hAnsi="宋体" w:cs="宋体" w:hint="eastAsia"/>
                <w:color w:val="000000"/>
                <w:kern w:val="0"/>
                <w:szCs w:val="21"/>
              </w:rPr>
              <w:t>支持用户扫描体检编码进行登录查询排队信息；</w:t>
            </w:r>
          </w:p>
        </w:tc>
      </w:tr>
      <w:tr w:rsidR="003A56B9" w:rsidRPr="002771A5">
        <w:trPr>
          <w:trHeight w:val="576"/>
          <w:jc w:val="center"/>
        </w:trPr>
        <w:tc>
          <w:tcPr>
            <w:tcW w:w="760" w:type="dxa"/>
            <w:tcBorders>
              <w:top w:val="single" w:sz="4" w:space="0" w:color="000000"/>
              <w:left w:val="single" w:sz="4" w:space="0" w:color="000000"/>
              <w:bottom w:val="single" w:sz="4" w:space="0" w:color="000000"/>
              <w:right w:val="single" w:sz="4" w:space="0" w:color="000000"/>
            </w:tcBorders>
            <w:noWrap/>
            <w:vAlign w:val="center"/>
          </w:tcPr>
          <w:p w:rsidR="003A56B9" w:rsidRPr="002771A5" w:rsidRDefault="001852F9">
            <w:pPr>
              <w:widowControl/>
              <w:jc w:val="center"/>
              <w:textAlignment w:val="center"/>
              <w:rPr>
                <w:rFonts w:ascii="宋体" w:hAnsi="宋体" w:cs="宋体"/>
                <w:color w:val="000000"/>
                <w:szCs w:val="21"/>
              </w:rPr>
            </w:pPr>
            <w:r w:rsidRPr="002771A5">
              <w:rPr>
                <w:rFonts w:ascii="宋体" w:hAnsi="宋体" w:cs="宋体" w:hint="eastAsia"/>
                <w:color w:val="000000"/>
                <w:kern w:val="0"/>
                <w:szCs w:val="21"/>
              </w:rPr>
              <w:t>56</w:t>
            </w:r>
          </w:p>
        </w:tc>
        <w:tc>
          <w:tcPr>
            <w:tcW w:w="933" w:type="dxa"/>
            <w:vMerge/>
            <w:tcBorders>
              <w:top w:val="single" w:sz="4" w:space="0" w:color="000000"/>
              <w:left w:val="single" w:sz="4" w:space="0" w:color="000000"/>
              <w:bottom w:val="single" w:sz="4" w:space="0" w:color="000000"/>
              <w:right w:val="single" w:sz="4" w:space="0" w:color="000000"/>
            </w:tcBorders>
            <w:noWrap/>
            <w:vAlign w:val="center"/>
          </w:tcPr>
          <w:p w:rsidR="003A56B9" w:rsidRPr="002771A5" w:rsidRDefault="003A56B9">
            <w:pPr>
              <w:jc w:val="center"/>
              <w:rPr>
                <w:rFonts w:ascii="宋体" w:hAnsi="宋体" w:cs="宋体"/>
                <w:color w:val="000000"/>
                <w:szCs w:val="21"/>
              </w:rPr>
            </w:pPr>
          </w:p>
        </w:tc>
        <w:tc>
          <w:tcPr>
            <w:tcW w:w="6327" w:type="dxa"/>
            <w:tcBorders>
              <w:top w:val="single" w:sz="4" w:space="0" w:color="000000"/>
              <w:left w:val="single" w:sz="4" w:space="0" w:color="000000"/>
              <w:bottom w:val="single" w:sz="4" w:space="0" w:color="000000"/>
              <w:right w:val="single" w:sz="4" w:space="0" w:color="000000"/>
            </w:tcBorders>
            <w:vAlign w:val="center"/>
          </w:tcPr>
          <w:p w:rsidR="003A56B9" w:rsidRPr="002771A5" w:rsidRDefault="001852F9">
            <w:pPr>
              <w:widowControl/>
              <w:jc w:val="left"/>
              <w:textAlignment w:val="center"/>
              <w:rPr>
                <w:rFonts w:ascii="宋体" w:hAnsi="宋体" w:cs="宋体"/>
                <w:color w:val="000000"/>
                <w:szCs w:val="21"/>
              </w:rPr>
            </w:pPr>
            <w:r w:rsidRPr="002771A5">
              <w:rPr>
                <w:rFonts w:ascii="宋体" w:hAnsi="宋体" w:cs="宋体" w:hint="eastAsia"/>
                <w:color w:val="000000"/>
                <w:kern w:val="0"/>
                <w:szCs w:val="21"/>
              </w:rPr>
              <w:t>▲知情告知：支持对特殊检查科室的知情告知提醒，规避医疗风险。</w:t>
            </w:r>
          </w:p>
        </w:tc>
      </w:tr>
      <w:tr w:rsidR="003A56B9" w:rsidRPr="002771A5">
        <w:trPr>
          <w:trHeight w:val="576"/>
          <w:jc w:val="center"/>
        </w:trPr>
        <w:tc>
          <w:tcPr>
            <w:tcW w:w="760" w:type="dxa"/>
            <w:tcBorders>
              <w:top w:val="single" w:sz="4" w:space="0" w:color="000000"/>
              <w:left w:val="single" w:sz="4" w:space="0" w:color="000000"/>
              <w:bottom w:val="single" w:sz="4" w:space="0" w:color="000000"/>
              <w:right w:val="single" w:sz="4" w:space="0" w:color="000000"/>
            </w:tcBorders>
            <w:noWrap/>
            <w:vAlign w:val="center"/>
          </w:tcPr>
          <w:p w:rsidR="003A56B9" w:rsidRPr="002771A5" w:rsidRDefault="001852F9">
            <w:pPr>
              <w:widowControl/>
              <w:jc w:val="center"/>
              <w:textAlignment w:val="center"/>
              <w:rPr>
                <w:rFonts w:ascii="宋体" w:hAnsi="宋体" w:cs="宋体"/>
                <w:color w:val="000000"/>
                <w:szCs w:val="21"/>
              </w:rPr>
            </w:pPr>
            <w:r w:rsidRPr="002771A5">
              <w:rPr>
                <w:rFonts w:ascii="宋体" w:hAnsi="宋体" w:cs="宋体" w:hint="eastAsia"/>
                <w:color w:val="000000"/>
                <w:kern w:val="0"/>
                <w:szCs w:val="21"/>
              </w:rPr>
              <w:t>57</w:t>
            </w:r>
          </w:p>
        </w:tc>
        <w:tc>
          <w:tcPr>
            <w:tcW w:w="933" w:type="dxa"/>
            <w:vMerge/>
            <w:tcBorders>
              <w:top w:val="single" w:sz="4" w:space="0" w:color="000000"/>
              <w:left w:val="single" w:sz="4" w:space="0" w:color="000000"/>
              <w:bottom w:val="single" w:sz="4" w:space="0" w:color="000000"/>
              <w:right w:val="single" w:sz="4" w:space="0" w:color="000000"/>
            </w:tcBorders>
            <w:noWrap/>
            <w:vAlign w:val="center"/>
          </w:tcPr>
          <w:p w:rsidR="003A56B9" w:rsidRPr="002771A5" w:rsidRDefault="003A56B9">
            <w:pPr>
              <w:jc w:val="center"/>
              <w:rPr>
                <w:rFonts w:ascii="宋体" w:hAnsi="宋体" w:cs="宋体"/>
                <w:color w:val="000000"/>
                <w:szCs w:val="21"/>
              </w:rPr>
            </w:pPr>
          </w:p>
        </w:tc>
        <w:tc>
          <w:tcPr>
            <w:tcW w:w="6327" w:type="dxa"/>
            <w:tcBorders>
              <w:top w:val="single" w:sz="4" w:space="0" w:color="000000"/>
              <w:left w:val="single" w:sz="4" w:space="0" w:color="000000"/>
              <w:bottom w:val="single" w:sz="4" w:space="0" w:color="000000"/>
              <w:right w:val="single" w:sz="4" w:space="0" w:color="000000"/>
            </w:tcBorders>
            <w:vAlign w:val="center"/>
          </w:tcPr>
          <w:p w:rsidR="003A56B9" w:rsidRPr="002771A5" w:rsidRDefault="001852F9">
            <w:pPr>
              <w:widowControl/>
              <w:jc w:val="left"/>
              <w:textAlignment w:val="center"/>
              <w:rPr>
                <w:rFonts w:ascii="宋体" w:hAnsi="宋体" w:cs="宋体"/>
                <w:color w:val="000000"/>
                <w:szCs w:val="21"/>
              </w:rPr>
            </w:pPr>
            <w:r w:rsidRPr="002771A5">
              <w:rPr>
                <w:rFonts w:ascii="宋体" w:hAnsi="宋体" w:cs="宋体" w:hint="eastAsia"/>
                <w:color w:val="000000"/>
                <w:kern w:val="0"/>
                <w:szCs w:val="21"/>
              </w:rPr>
              <w:t>支持对特殊项目检查时效提醒功能，支持用户对特殊项目标记完成功能；</w:t>
            </w:r>
          </w:p>
        </w:tc>
      </w:tr>
      <w:tr w:rsidR="003A56B9" w:rsidRPr="002771A5">
        <w:trPr>
          <w:trHeight w:val="288"/>
          <w:jc w:val="center"/>
        </w:trPr>
        <w:tc>
          <w:tcPr>
            <w:tcW w:w="760" w:type="dxa"/>
            <w:tcBorders>
              <w:top w:val="single" w:sz="4" w:space="0" w:color="000000"/>
              <w:left w:val="single" w:sz="4" w:space="0" w:color="000000"/>
              <w:bottom w:val="single" w:sz="4" w:space="0" w:color="000000"/>
              <w:right w:val="single" w:sz="4" w:space="0" w:color="000000"/>
            </w:tcBorders>
            <w:noWrap/>
            <w:vAlign w:val="center"/>
          </w:tcPr>
          <w:p w:rsidR="003A56B9" w:rsidRPr="002771A5" w:rsidRDefault="001852F9">
            <w:pPr>
              <w:widowControl/>
              <w:jc w:val="center"/>
              <w:textAlignment w:val="center"/>
              <w:rPr>
                <w:rFonts w:ascii="宋体" w:hAnsi="宋体" w:cs="宋体"/>
                <w:color w:val="000000"/>
                <w:szCs w:val="21"/>
              </w:rPr>
            </w:pPr>
            <w:r w:rsidRPr="002771A5">
              <w:rPr>
                <w:rFonts w:ascii="宋体" w:hAnsi="宋体" w:cs="宋体" w:hint="eastAsia"/>
                <w:color w:val="000000"/>
                <w:kern w:val="0"/>
                <w:szCs w:val="21"/>
              </w:rPr>
              <w:t>58</w:t>
            </w:r>
          </w:p>
        </w:tc>
        <w:tc>
          <w:tcPr>
            <w:tcW w:w="933" w:type="dxa"/>
            <w:vMerge/>
            <w:tcBorders>
              <w:top w:val="single" w:sz="4" w:space="0" w:color="000000"/>
              <w:left w:val="single" w:sz="4" w:space="0" w:color="000000"/>
              <w:bottom w:val="single" w:sz="4" w:space="0" w:color="000000"/>
              <w:right w:val="single" w:sz="4" w:space="0" w:color="000000"/>
            </w:tcBorders>
            <w:noWrap/>
            <w:vAlign w:val="center"/>
          </w:tcPr>
          <w:p w:rsidR="003A56B9" w:rsidRPr="002771A5" w:rsidRDefault="003A56B9">
            <w:pPr>
              <w:jc w:val="center"/>
              <w:rPr>
                <w:rFonts w:ascii="宋体" w:hAnsi="宋体" w:cs="宋体"/>
                <w:color w:val="000000"/>
                <w:szCs w:val="21"/>
              </w:rPr>
            </w:pPr>
          </w:p>
        </w:tc>
        <w:tc>
          <w:tcPr>
            <w:tcW w:w="6327" w:type="dxa"/>
            <w:tcBorders>
              <w:top w:val="single" w:sz="4" w:space="0" w:color="000000"/>
              <w:left w:val="single" w:sz="4" w:space="0" w:color="000000"/>
              <w:bottom w:val="single" w:sz="4" w:space="0" w:color="000000"/>
              <w:right w:val="single" w:sz="4" w:space="0" w:color="000000"/>
            </w:tcBorders>
            <w:vAlign w:val="center"/>
          </w:tcPr>
          <w:p w:rsidR="003A56B9" w:rsidRPr="002771A5" w:rsidRDefault="001852F9">
            <w:pPr>
              <w:widowControl/>
              <w:jc w:val="left"/>
              <w:textAlignment w:val="center"/>
              <w:rPr>
                <w:rFonts w:ascii="宋体" w:hAnsi="宋体" w:cs="宋体"/>
                <w:color w:val="000000"/>
                <w:szCs w:val="21"/>
              </w:rPr>
            </w:pPr>
            <w:r w:rsidRPr="002771A5">
              <w:rPr>
                <w:rFonts w:ascii="宋体" w:hAnsi="宋体" w:cs="宋体" w:hint="eastAsia"/>
                <w:color w:val="000000"/>
                <w:kern w:val="0"/>
                <w:szCs w:val="21"/>
              </w:rPr>
              <w:t>支持用户手动切换队列功能，并显示队列排队情况；</w:t>
            </w:r>
          </w:p>
        </w:tc>
      </w:tr>
      <w:tr w:rsidR="003A56B9" w:rsidRPr="002771A5">
        <w:trPr>
          <w:trHeight w:val="576"/>
          <w:jc w:val="center"/>
        </w:trPr>
        <w:tc>
          <w:tcPr>
            <w:tcW w:w="760" w:type="dxa"/>
            <w:tcBorders>
              <w:top w:val="single" w:sz="4" w:space="0" w:color="000000"/>
              <w:left w:val="single" w:sz="4" w:space="0" w:color="000000"/>
              <w:bottom w:val="single" w:sz="4" w:space="0" w:color="000000"/>
              <w:right w:val="single" w:sz="4" w:space="0" w:color="000000"/>
            </w:tcBorders>
            <w:noWrap/>
            <w:vAlign w:val="center"/>
          </w:tcPr>
          <w:p w:rsidR="003A56B9" w:rsidRPr="002771A5" w:rsidRDefault="001852F9">
            <w:pPr>
              <w:widowControl/>
              <w:jc w:val="center"/>
              <w:textAlignment w:val="center"/>
              <w:rPr>
                <w:rFonts w:ascii="宋体" w:hAnsi="宋体" w:cs="宋体"/>
                <w:color w:val="000000"/>
                <w:szCs w:val="21"/>
              </w:rPr>
            </w:pPr>
            <w:r w:rsidRPr="002771A5">
              <w:rPr>
                <w:rFonts w:ascii="宋体" w:hAnsi="宋体" w:cs="宋体" w:hint="eastAsia"/>
                <w:color w:val="000000"/>
                <w:kern w:val="0"/>
                <w:szCs w:val="21"/>
              </w:rPr>
              <w:t>59</w:t>
            </w:r>
          </w:p>
        </w:tc>
        <w:tc>
          <w:tcPr>
            <w:tcW w:w="933" w:type="dxa"/>
            <w:vMerge/>
            <w:tcBorders>
              <w:top w:val="single" w:sz="4" w:space="0" w:color="000000"/>
              <w:left w:val="single" w:sz="4" w:space="0" w:color="000000"/>
              <w:bottom w:val="single" w:sz="4" w:space="0" w:color="000000"/>
              <w:right w:val="single" w:sz="4" w:space="0" w:color="000000"/>
            </w:tcBorders>
            <w:noWrap/>
            <w:vAlign w:val="center"/>
          </w:tcPr>
          <w:p w:rsidR="003A56B9" w:rsidRPr="002771A5" w:rsidRDefault="003A56B9">
            <w:pPr>
              <w:jc w:val="center"/>
              <w:rPr>
                <w:rFonts w:ascii="宋体" w:hAnsi="宋体" w:cs="宋体"/>
                <w:color w:val="000000"/>
                <w:szCs w:val="21"/>
              </w:rPr>
            </w:pPr>
          </w:p>
        </w:tc>
        <w:tc>
          <w:tcPr>
            <w:tcW w:w="6327" w:type="dxa"/>
            <w:tcBorders>
              <w:top w:val="single" w:sz="4" w:space="0" w:color="000000"/>
              <w:left w:val="single" w:sz="4" w:space="0" w:color="000000"/>
              <w:bottom w:val="single" w:sz="4" w:space="0" w:color="000000"/>
              <w:right w:val="single" w:sz="4" w:space="0" w:color="000000"/>
            </w:tcBorders>
            <w:vAlign w:val="center"/>
          </w:tcPr>
          <w:p w:rsidR="003A56B9" w:rsidRPr="002771A5" w:rsidRDefault="001852F9">
            <w:pPr>
              <w:widowControl/>
              <w:jc w:val="left"/>
              <w:textAlignment w:val="center"/>
              <w:rPr>
                <w:rFonts w:ascii="宋体" w:hAnsi="宋体" w:cs="宋体"/>
                <w:color w:val="000000"/>
                <w:szCs w:val="21"/>
              </w:rPr>
            </w:pPr>
            <w:r w:rsidRPr="002771A5">
              <w:rPr>
                <w:rFonts w:ascii="宋体" w:hAnsi="宋体" w:cs="宋体" w:hint="eastAsia"/>
                <w:color w:val="000000"/>
                <w:kern w:val="0"/>
                <w:szCs w:val="21"/>
              </w:rPr>
              <w:t>支持对科室进行点赞功能，并支持对科室点赞进行统计功能；</w:t>
            </w:r>
          </w:p>
        </w:tc>
      </w:tr>
      <w:tr w:rsidR="003A56B9" w:rsidRPr="002771A5">
        <w:trPr>
          <w:trHeight w:val="864"/>
          <w:jc w:val="center"/>
        </w:trPr>
        <w:tc>
          <w:tcPr>
            <w:tcW w:w="760" w:type="dxa"/>
            <w:tcBorders>
              <w:top w:val="single" w:sz="4" w:space="0" w:color="000000"/>
              <w:left w:val="single" w:sz="4" w:space="0" w:color="000000"/>
              <w:bottom w:val="single" w:sz="4" w:space="0" w:color="000000"/>
              <w:right w:val="single" w:sz="4" w:space="0" w:color="000000"/>
            </w:tcBorders>
            <w:noWrap/>
            <w:vAlign w:val="center"/>
          </w:tcPr>
          <w:p w:rsidR="003A56B9" w:rsidRPr="002771A5" w:rsidRDefault="001852F9">
            <w:pPr>
              <w:widowControl/>
              <w:jc w:val="center"/>
              <w:textAlignment w:val="center"/>
              <w:rPr>
                <w:rFonts w:ascii="宋体" w:hAnsi="宋体" w:cs="宋体"/>
                <w:color w:val="000000"/>
                <w:szCs w:val="21"/>
              </w:rPr>
            </w:pPr>
            <w:r w:rsidRPr="002771A5">
              <w:rPr>
                <w:rFonts w:ascii="宋体" w:hAnsi="宋体" w:cs="宋体" w:hint="eastAsia"/>
                <w:color w:val="000000"/>
                <w:kern w:val="0"/>
                <w:szCs w:val="21"/>
              </w:rPr>
              <w:t>60</w:t>
            </w:r>
          </w:p>
        </w:tc>
        <w:tc>
          <w:tcPr>
            <w:tcW w:w="933" w:type="dxa"/>
            <w:vMerge/>
            <w:tcBorders>
              <w:top w:val="single" w:sz="4" w:space="0" w:color="000000"/>
              <w:left w:val="single" w:sz="4" w:space="0" w:color="000000"/>
              <w:bottom w:val="single" w:sz="4" w:space="0" w:color="000000"/>
              <w:right w:val="single" w:sz="4" w:space="0" w:color="000000"/>
            </w:tcBorders>
            <w:noWrap/>
            <w:vAlign w:val="center"/>
          </w:tcPr>
          <w:p w:rsidR="003A56B9" w:rsidRPr="002771A5" w:rsidRDefault="003A56B9">
            <w:pPr>
              <w:jc w:val="center"/>
              <w:rPr>
                <w:rFonts w:ascii="宋体" w:hAnsi="宋体" w:cs="宋体"/>
                <w:color w:val="000000"/>
                <w:szCs w:val="21"/>
              </w:rPr>
            </w:pPr>
          </w:p>
        </w:tc>
        <w:tc>
          <w:tcPr>
            <w:tcW w:w="6327" w:type="dxa"/>
            <w:tcBorders>
              <w:top w:val="single" w:sz="4" w:space="0" w:color="000000"/>
              <w:left w:val="single" w:sz="4" w:space="0" w:color="000000"/>
              <w:bottom w:val="single" w:sz="4" w:space="0" w:color="000000"/>
              <w:right w:val="single" w:sz="4" w:space="0" w:color="000000"/>
            </w:tcBorders>
            <w:vAlign w:val="center"/>
          </w:tcPr>
          <w:p w:rsidR="003A56B9" w:rsidRPr="002771A5" w:rsidRDefault="001852F9">
            <w:pPr>
              <w:widowControl/>
              <w:jc w:val="left"/>
              <w:textAlignment w:val="center"/>
              <w:rPr>
                <w:rFonts w:ascii="宋体" w:hAnsi="宋体" w:cs="宋体"/>
                <w:color w:val="000000"/>
                <w:szCs w:val="21"/>
              </w:rPr>
            </w:pPr>
            <w:r w:rsidRPr="002771A5">
              <w:rPr>
                <w:rFonts w:ascii="宋体" w:hAnsi="宋体" w:cs="宋体" w:hint="eastAsia"/>
                <w:color w:val="000000"/>
                <w:kern w:val="0"/>
                <w:szCs w:val="21"/>
              </w:rPr>
              <w:t>支持对科室卫生环境情况、医生专业技能情况、护士服务态度情况进行多维度星级评价，并支持对各级星级评价进行统计分析；</w:t>
            </w:r>
          </w:p>
        </w:tc>
      </w:tr>
      <w:tr w:rsidR="003A56B9" w:rsidRPr="002771A5">
        <w:trPr>
          <w:trHeight w:val="288"/>
          <w:jc w:val="center"/>
        </w:trPr>
        <w:tc>
          <w:tcPr>
            <w:tcW w:w="760" w:type="dxa"/>
            <w:tcBorders>
              <w:top w:val="single" w:sz="4" w:space="0" w:color="000000"/>
              <w:left w:val="single" w:sz="4" w:space="0" w:color="000000"/>
              <w:bottom w:val="single" w:sz="4" w:space="0" w:color="000000"/>
              <w:right w:val="single" w:sz="4" w:space="0" w:color="000000"/>
            </w:tcBorders>
            <w:noWrap/>
            <w:vAlign w:val="center"/>
          </w:tcPr>
          <w:p w:rsidR="003A56B9" w:rsidRPr="002771A5" w:rsidRDefault="001852F9">
            <w:pPr>
              <w:widowControl/>
              <w:jc w:val="center"/>
              <w:textAlignment w:val="center"/>
              <w:rPr>
                <w:rFonts w:ascii="宋体" w:hAnsi="宋体" w:cs="宋体"/>
                <w:color w:val="000000"/>
                <w:szCs w:val="21"/>
              </w:rPr>
            </w:pPr>
            <w:r w:rsidRPr="002771A5">
              <w:rPr>
                <w:rFonts w:ascii="宋体" w:hAnsi="宋体" w:cs="宋体" w:hint="eastAsia"/>
                <w:color w:val="000000"/>
                <w:kern w:val="0"/>
                <w:szCs w:val="21"/>
              </w:rPr>
              <w:t>61</w:t>
            </w:r>
          </w:p>
        </w:tc>
        <w:tc>
          <w:tcPr>
            <w:tcW w:w="933" w:type="dxa"/>
            <w:vMerge/>
            <w:tcBorders>
              <w:top w:val="single" w:sz="4" w:space="0" w:color="000000"/>
              <w:left w:val="single" w:sz="4" w:space="0" w:color="000000"/>
              <w:bottom w:val="single" w:sz="4" w:space="0" w:color="000000"/>
              <w:right w:val="single" w:sz="4" w:space="0" w:color="000000"/>
            </w:tcBorders>
            <w:noWrap/>
            <w:vAlign w:val="center"/>
          </w:tcPr>
          <w:p w:rsidR="003A56B9" w:rsidRPr="002771A5" w:rsidRDefault="003A56B9">
            <w:pPr>
              <w:jc w:val="center"/>
              <w:rPr>
                <w:rFonts w:ascii="宋体" w:hAnsi="宋体" w:cs="宋体"/>
                <w:color w:val="000000"/>
                <w:szCs w:val="21"/>
              </w:rPr>
            </w:pPr>
          </w:p>
        </w:tc>
        <w:tc>
          <w:tcPr>
            <w:tcW w:w="6327" w:type="dxa"/>
            <w:tcBorders>
              <w:top w:val="single" w:sz="4" w:space="0" w:color="000000"/>
              <w:left w:val="single" w:sz="4" w:space="0" w:color="000000"/>
              <w:bottom w:val="single" w:sz="4" w:space="0" w:color="000000"/>
              <w:right w:val="single" w:sz="4" w:space="0" w:color="000000"/>
            </w:tcBorders>
            <w:vAlign w:val="center"/>
          </w:tcPr>
          <w:p w:rsidR="003A56B9" w:rsidRPr="002771A5" w:rsidRDefault="001852F9">
            <w:pPr>
              <w:widowControl/>
              <w:jc w:val="left"/>
              <w:textAlignment w:val="center"/>
              <w:rPr>
                <w:rFonts w:ascii="宋体" w:hAnsi="宋体" w:cs="宋体"/>
                <w:color w:val="000000"/>
                <w:szCs w:val="21"/>
              </w:rPr>
            </w:pPr>
            <w:r w:rsidRPr="002771A5">
              <w:rPr>
                <w:rFonts w:ascii="宋体" w:hAnsi="宋体" w:cs="宋体" w:hint="eastAsia"/>
                <w:color w:val="000000"/>
                <w:kern w:val="0"/>
                <w:szCs w:val="21"/>
              </w:rPr>
              <w:t>支持对客户评价信息按科室进行导出分析操作；</w:t>
            </w:r>
          </w:p>
        </w:tc>
      </w:tr>
      <w:tr w:rsidR="003A56B9" w:rsidRPr="002771A5">
        <w:trPr>
          <w:trHeight w:val="576"/>
          <w:jc w:val="center"/>
        </w:trPr>
        <w:tc>
          <w:tcPr>
            <w:tcW w:w="760" w:type="dxa"/>
            <w:tcBorders>
              <w:top w:val="single" w:sz="4" w:space="0" w:color="000000"/>
              <w:left w:val="single" w:sz="4" w:space="0" w:color="000000"/>
              <w:bottom w:val="single" w:sz="4" w:space="0" w:color="000000"/>
              <w:right w:val="single" w:sz="4" w:space="0" w:color="000000"/>
            </w:tcBorders>
            <w:noWrap/>
            <w:vAlign w:val="center"/>
          </w:tcPr>
          <w:p w:rsidR="003A56B9" w:rsidRPr="002771A5" w:rsidRDefault="001852F9">
            <w:pPr>
              <w:widowControl/>
              <w:jc w:val="center"/>
              <w:textAlignment w:val="center"/>
              <w:rPr>
                <w:rFonts w:ascii="宋体" w:hAnsi="宋体" w:cs="宋体"/>
                <w:color w:val="000000"/>
                <w:szCs w:val="21"/>
              </w:rPr>
            </w:pPr>
            <w:r w:rsidRPr="002771A5">
              <w:rPr>
                <w:rFonts w:ascii="宋体" w:hAnsi="宋体" w:cs="宋体" w:hint="eastAsia"/>
                <w:color w:val="000000"/>
                <w:kern w:val="0"/>
                <w:szCs w:val="21"/>
              </w:rPr>
              <w:t>62</w:t>
            </w:r>
          </w:p>
        </w:tc>
        <w:tc>
          <w:tcPr>
            <w:tcW w:w="933" w:type="dxa"/>
            <w:vMerge/>
            <w:tcBorders>
              <w:top w:val="single" w:sz="4" w:space="0" w:color="000000"/>
              <w:left w:val="single" w:sz="4" w:space="0" w:color="000000"/>
              <w:bottom w:val="single" w:sz="4" w:space="0" w:color="000000"/>
              <w:right w:val="single" w:sz="4" w:space="0" w:color="000000"/>
            </w:tcBorders>
            <w:noWrap/>
            <w:vAlign w:val="center"/>
          </w:tcPr>
          <w:p w:rsidR="003A56B9" w:rsidRPr="002771A5" w:rsidRDefault="003A56B9">
            <w:pPr>
              <w:jc w:val="center"/>
              <w:rPr>
                <w:rFonts w:ascii="宋体" w:hAnsi="宋体" w:cs="宋体"/>
                <w:color w:val="000000"/>
                <w:szCs w:val="21"/>
              </w:rPr>
            </w:pPr>
          </w:p>
        </w:tc>
        <w:tc>
          <w:tcPr>
            <w:tcW w:w="6327" w:type="dxa"/>
            <w:tcBorders>
              <w:top w:val="single" w:sz="4" w:space="0" w:color="000000"/>
              <w:left w:val="single" w:sz="4" w:space="0" w:color="000000"/>
              <w:bottom w:val="single" w:sz="4" w:space="0" w:color="000000"/>
              <w:right w:val="single" w:sz="4" w:space="0" w:color="000000"/>
            </w:tcBorders>
            <w:vAlign w:val="center"/>
          </w:tcPr>
          <w:p w:rsidR="003A56B9" w:rsidRPr="002771A5" w:rsidRDefault="001852F9">
            <w:pPr>
              <w:widowControl/>
              <w:jc w:val="left"/>
              <w:textAlignment w:val="center"/>
              <w:rPr>
                <w:rFonts w:ascii="宋体" w:hAnsi="宋体" w:cs="宋体"/>
                <w:color w:val="000000"/>
                <w:szCs w:val="21"/>
              </w:rPr>
            </w:pPr>
            <w:r w:rsidRPr="002771A5">
              <w:rPr>
                <w:rFonts w:ascii="宋体" w:hAnsi="宋体" w:cs="宋体" w:hint="eastAsia"/>
                <w:color w:val="000000"/>
                <w:kern w:val="0"/>
                <w:szCs w:val="21"/>
              </w:rPr>
              <w:t>支持客户对科室进行匿名评价，评价内容可自定义输入；</w:t>
            </w:r>
          </w:p>
        </w:tc>
      </w:tr>
      <w:tr w:rsidR="003A56B9" w:rsidRPr="002771A5">
        <w:trPr>
          <w:trHeight w:val="576"/>
          <w:jc w:val="center"/>
        </w:trPr>
        <w:tc>
          <w:tcPr>
            <w:tcW w:w="760" w:type="dxa"/>
            <w:tcBorders>
              <w:top w:val="single" w:sz="4" w:space="0" w:color="000000"/>
              <w:left w:val="single" w:sz="4" w:space="0" w:color="000000"/>
              <w:bottom w:val="single" w:sz="4" w:space="0" w:color="000000"/>
              <w:right w:val="single" w:sz="4" w:space="0" w:color="000000"/>
            </w:tcBorders>
            <w:noWrap/>
            <w:vAlign w:val="center"/>
          </w:tcPr>
          <w:p w:rsidR="003A56B9" w:rsidRPr="002771A5" w:rsidRDefault="001852F9">
            <w:pPr>
              <w:widowControl/>
              <w:jc w:val="center"/>
              <w:textAlignment w:val="center"/>
              <w:rPr>
                <w:rFonts w:ascii="宋体" w:hAnsi="宋体" w:cs="宋体"/>
                <w:color w:val="000000"/>
                <w:szCs w:val="21"/>
              </w:rPr>
            </w:pPr>
            <w:r w:rsidRPr="002771A5">
              <w:rPr>
                <w:rFonts w:ascii="宋体" w:hAnsi="宋体" w:cs="宋体" w:hint="eastAsia"/>
                <w:color w:val="000000"/>
                <w:kern w:val="0"/>
                <w:szCs w:val="21"/>
              </w:rPr>
              <w:t>63</w:t>
            </w:r>
          </w:p>
        </w:tc>
        <w:tc>
          <w:tcPr>
            <w:tcW w:w="933" w:type="dxa"/>
            <w:vMerge/>
            <w:tcBorders>
              <w:top w:val="single" w:sz="4" w:space="0" w:color="000000"/>
              <w:left w:val="single" w:sz="4" w:space="0" w:color="000000"/>
              <w:bottom w:val="single" w:sz="4" w:space="0" w:color="000000"/>
              <w:right w:val="single" w:sz="4" w:space="0" w:color="000000"/>
            </w:tcBorders>
            <w:noWrap/>
            <w:vAlign w:val="center"/>
          </w:tcPr>
          <w:p w:rsidR="003A56B9" w:rsidRPr="002771A5" w:rsidRDefault="003A56B9">
            <w:pPr>
              <w:jc w:val="center"/>
              <w:rPr>
                <w:rFonts w:ascii="宋体" w:hAnsi="宋体" w:cs="宋体"/>
                <w:color w:val="000000"/>
                <w:szCs w:val="21"/>
              </w:rPr>
            </w:pPr>
          </w:p>
        </w:tc>
        <w:tc>
          <w:tcPr>
            <w:tcW w:w="6327" w:type="dxa"/>
            <w:tcBorders>
              <w:top w:val="single" w:sz="4" w:space="0" w:color="000000"/>
              <w:left w:val="single" w:sz="4" w:space="0" w:color="000000"/>
              <w:bottom w:val="single" w:sz="4" w:space="0" w:color="000000"/>
              <w:right w:val="single" w:sz="4" w:space="0" w:color="000000"/>
            </w:tcBorders>
            <w:vAlign w:val="center"/>
          </w:tcPr>
          <w:p w:rsidR="003A56B9" w:rsidRPr="002771A5" w:rsidRDefault="001852F9">
            <w:pPr>
              <w:widowControl/>
              <w:jc w:val="left"/>
              <w:textAlignment w:val="center"/>
              <w:rPr>
                <w:rFonts w:ascii="宋体" w:hAnsi="宋体" w:cs="宋体"/>
                <w:color w:val="000000"/>
                <w:szCs w:val="21"/>
              </w:rPr>
            </w:pPr>
            <w:r w:rsidRPr="002771A5">
              <w:rPr>
                <w:rFonts w:ascii="宋体" w:hAnsi="宋体" w:cs="宋体" w:hint="eastAsia"/>
                <w:color w:val="000000"/>
                <w:kern w:val="0"/>
                <w:szCs w:val="21"/>
              </w:rPr>
              <w:t>支持显示科室介绍与科室标准化检查视频，提供客户评价参考；</w:t>
            </w:r>
          </w:p>
        </w:tc>
      </w:tr>
    </w:tbl>
    <w:p w:rsidR="003A56B9" w:rsidRPr="002771A5" w:rsidRDefault="003A56B9">
      <w:pPr>
        <w:spacing w:line="360" w:lineRule="auto"/>
        <w:jc w:val="left"/>
        <w:rPr>
          <w:rFonts w:ascii="宋体" w:hAnsi="宋体"/>
          <w:b/>
          <w:szCs w:val="21"/>
        </w:rPr>
      </w:pPr>
    </w:p>
    <w:p w:rsidR="003A56B9" w:rsidRPr="002771A5" w:rsidRDefault="001852F9">
      <w:pPr>
        <w:pStyle w:val="ab"/>
        <w:numPr>
          <w:ilvl w:val="0"/>
          <w:numId w:val="2"/>
        </w:numPr>
        <w:spacing w:line="360" w:lineRule="auto"/>
        <w:ind w:firstLineChars="0"/>
        <w:jc w:val="left"/>
        <w:rPr>
          <w:rFonts w:ascii="宋体" w:hAnsi="宋体"/>
          <w:b/>
          <w:szCs w:val="21"/>
        </w:rPr>
      </w:pPr>
      <w:r w:rsidRPr="002771A5">
        <w:rPr>
          <w:rFonts w:ascii="宋体" w:hAnsi="宋体" w:hint="eastAsia"/>
          <w:b/>
          <w:szCs w:val="21"/>
        </w:rPr>
        <w:t>投标人资格要求：</w:t>
      </w:r>
    </w:p>
    <w:p w:rsidR="00012D67" w:rsidRPr="002771A5" w:rsidRDefault="00012D67" w:rsidP="00012D67">
      <w:pPr>
        <w:rPr>
          <w:rFonts w:asciiTheme="minorEastAsia" w:eastAsiaTheme="minorEastAsia" w:hAnsiTheme="minorEastAsia"/>
          <w:szCs w:val="21"/>
        </w:rPr>
      </w:pPr>
      <w:r w:rsidRPr="002771A5">
        <w:rPr>
          <w:rFonts w:asciiTheme="minorEastAsia" w:eastAsiaTheme="minorEastAsia" w:hAnsiTheme="minorEastAsia" w:hint="eastAsia"/>
          <w:szCs w:val="21"/>
        </w:rPr>
        <w:t>1、在中华人民共和国注册的具有相关经营范围的具有独立民事责任的法人，并取得合法企业工商营业执照。</w:t>
      </w:r>
    </w:p>
    <w:p w:rsidR="00012D67" w:rsidRPr="002771A5" w:rsidRDefault="00012D67" w:rsidP="00012D67">
      <w:pPr>
        <w:widowControl/>
        <w:spacing w:line="360" w:lineRule="auto"/>
        <w:jc w:val="left"/>
        <w:rPr>
          <w:rFonts w:asciiTheme="minorEastAsia" w:eastAsiaTheme="minorEastAsia" w:hAnsiTheme="minorEastAsia"/>
          <w:szCs w:val="21"/>
        </w:rPr>
      </w:pPr>
      <w:r w:rsidRPr="002771A5">
        <w:rPr>
          <w:rFonts w:asciiTheme="minorEastAsia" w:eastAsiaTheme="minorEastAsia" w:hAnsiTheme="minorEastAsia" w:hint="eastAsia"/>
          <w:szCs w:val="21"/>
        </w:rPr>
        <w:t>2、投标人必须具有履行合同及具备供货保障能力。</w:t>
      </w:r>
    </w:p>
    <w:p w:rsidR="00012D67" w:rsidRPr="002771A5" w:rsidRDefault="00012D67" w:rsidP="00012D67">
      <w:pPr>
        <w:widowControl/>
        <w:spacing w:line="360" w:lineRule="auto"/>
        <w:jc w:val="left"/>
        <w:rPr>
          <w:rFonts w:asciiTheme="minorEastAsia" w:eastAsiaTheme="minorEastAsia" w:hAnsiTheme="minorEastAsia"/>
          <w:szCs w:val="21"/>
        </w:rPr>
      </w:pPr>
      <w:r w:rsidRPr="002771A5">
        <w:rPr>
          <w:rFonts w:asciiTheme="minorEastAsia" w:eastAsiaTheme="minorEastAsia" w:hAnsiTheme="minorEastAsia" w:hint="eastAsia"/>
          <w:szCs w:val="21"/>
        </w:rPr>
        <w:t>3、投标人在参加本项招标采购活动的最近三年内，在经营活动中无严重违法记录。</w:t>
      </w:r>
    </w:p>
    <w:p w:rsidR="00012D67" w:rsidRPr="002771A5" w:rsidRDefault="00012D67" w:rsidP="00012D67">
      <w:pPr>
        <w:widowControl/>
        <w:spacing w:line="360" w:lineRule="auto"/>
        <w:jc w:val="left"/>
        <w:rPr>
          <w:rFonts w:asciiTheme="minorEastAsia" w:eastAsiaTheme="minorEastAsia" w:hAnsiTheme="minorEastAsia"/>
          <w:szCs w:val="21"/>
        </w:rPr>
      </w:pPr>
      <w:r w:rsidRPr="002771A5">
        <w:rPr>
          <w:rFonts w:asciiTheme="minorEastAsia" w:eastAsiaTheme="minorEastAsia" w:hAnsiTheme="minorEastAsia" w:hint="eastAsia"/>
          <w:szCs w:val="21"/>
        </w:rPr>
        <w:t>4、投标人必须提供本项目用户所在地的售后服务。</w:t>
      </w:r>
    </w:p>
    <w:p w:rsidR="003A56B9" w:rsidRPr="002771A5" w:rsidRDefault="00012D67" w:rsidP="00411000">
      <w:pPr>
        <w:widowControl/>
        <w:spacing w:line="360" w:lineRule="auto"/>
        <w:jc w:val="left"/>
        <w:rPr>
          <w:rFonts w:ascii="宋体" w:hAnsi="宋体"/>
          <w:szCs w:val="21"/>
        </w:rPr>
      </w:pPr>
      <w:r w:rsidRPr="002771A5">
        <w:rPr>
          <w:rFonts w:asciiTheme="minorEastAsia" w:eastAsiaTheme="minorEastAsia" w:hAnsiTheme="minorEastAsia" w:hint="eastAsia"/>
          <w:szCs w:val="21"/>
        </w:rPr>
        <w:t>5、法律、法规规定的其他条件</w:t>
      </w:r>
      <w:r w:rsidR="001852F9" w:rsidRPr="002771A5">
        <w:rPr>
          <w:rFonts w:ascii="宋体" w:hAnsi="宋体" w:hint="eastAsia"/>
          <w:szCs w:val="21"/>
        </w:rPr>
        <w:t>。</w:t>
      </w:r>
    </w:p>
    <w:p w:rsidR="003A56B9" w:rsidRPr="002771A5" w:rsidRDefault="001852F9">
      <w:pPr>
        <w:pStyle w:val="ab"/>
        <w:numPr>
          <w:ilvl w:val="0"/>
          <w:numId w:val="2"/>
        </w:numPr>
        <w:spacing w:line="360" w:lineRule="auto"/>
        <w:ind w:firstLineChars="0"/>
        <w:jc w:val="left"/>
        <w:rPr>
          <w:rFonts w:ascii="宋体" w:hAnsi="宋体"/>
          <w:b/>
          <w:szCs w:val="21"/>
        </w:rPr>
      </w:pPr>
      <w:r w:rsidRPr="002771A5">
        <w:rPr>
          <w:rFonts w:ascii="宋体" w:hAnsi="宋体" w:hint="eastAsia"/>
          <w:b/>
          <w:szCs w:val="21"/>
        </w:rPr>
        <w:t>投标文件编写：</w:t>
      </w:r>
    </w:p>
    <w:p w:rsidR="003A56B9" w:rsidRPr="002771A5" w:rsidRDefault="001852F9">
      <w:pPr>
        <w:widowControl/>
        <w:spacing w:line="360" w:lineRule="auto"/>
        <w:jc w:val="left"/>
        <w:rPr>
          <w:rFonts w:ascii="宋体" w:hAnsi="宋体"/>
          <w:bCs/>
          <w:szCs w:val="21"/>
        </w:rPr>
      </w:pPr>
      <w:r w:rsidRPr="002771A5">
        <w:rPr>
          <w:rFonts w:ascii="宋体" w:hAnsi="宋体" w:hint="eastAsia"/>
          <w:bCs/>
          <w:szCs w:val="21"/>
        </w:rPr>
        <w:t>1．投标书应以中文书写。</w:t>
      </w:r>
    </w:p>
    <w:p w:rsidR="003A56B9" w:rsidRPr="002771A5" w:rsidRDefault="001852F9">
      <w:pPr>
        <w:widowControl/>
        <w:spacing w:line="360" w:lineRule="auto"/>
        <w:jc w:val="left"/>
        <w:rPr>
          <w:rFonts w:ascii="宋体" w:hAnsi="宋体"/>
          <w:bCs/>
          <w:szCs w:val="21"/>
        </w:rPr>
      </w:pPr>
      <w:r w:rsidRPr="002771A5">
        <w:rPr>
          <w:rFonts w:ascii="宋体" w:hAnsi="宋体" w:hint="eastAsia"/>
          <w:bCs/>
          <w:szCs w:val="21"/>
        </w:rPr>
        <w:t>2．投标书的组成：</w:t>
      </w:r>
    </w:p>
    <w:p w:rsidR="003A56B9" w:rsidRPr="002771A5" w:rsidRDefault="001852F9">
      <w:pPr>
        <w:widowControl/>
        <w:spacing w:line="360" w:lineRule="auto"/>
        <w:jc w:val="left"/>
        <w:rPr>
          <w:rFonts w:ascii="宋体" w:hAnsi="宋体"/>
          <w:bCs/>
          <w:szCs w:val="21"/>
        </w:rPr>
      </w:pPr>
      <w:r w:rsidRPr="002771A5">
        <w:rPr>
          <w:rFonts w:ascii="宋体" w:hAnsi="宋体" w:hint="eastAsia"/>
          <w:bCs/>
          <w:szCs w:val="21"/>
        </w:rPr>
        <w:t>1）企业营业执照复印件（加盖公章）</w:t>
      </w:r>
    </w:p>
    <w:p w:rsidR="003A56B9" w:rsidRPr="002771A5" w:rsidRDefault="001852F9">
      <w:pPr>
        <w:widowControl/>
        <w:spacing w:line="360" w:lineRule="auto"/>
        <w:jc w:val="left"/>
        <w:rPr>
          <w:rFonts w:ascii="宋体" w:hAnsi="宋体"/>
          <w:bCs/>
          <w:szCs w:val="21"/>
        </w:rPr>
      </w:pPr>
      <w:r w:rsidRPr="002771A5">
        <w:rPr>
          <w:rFonts w:ascii="宋体" w:hAnsi="宋体" w:hint="eastAsia"/>
          <w:bCs/>
          <w:szCs w:val="21"/>
        </w:rPr>
        <w:t>2）</w:t>
      </w:r>
      <w:r w:rsidRPr="002771A5">
        <w:rPr>
          <w:rFonts w:ascii="宋体" w:hAnsi="宋体"/>
          <w:bCs/>
          <w:szCs w:val="21"/>
        </w:rPr>
        <w:t>法定代表人证明书</w:t>
      </w:r>
      <w:r w:rsidRPr="002771A5">
        <w:rPr>
          <w:rFonts w:ascii="宋体" w:hAnsi="宋体" w:hint="eastAsia"/>
          <w:bCs/>
          <w:szCs w:val="21"/>
        </w:rPr>
        <w:t>和</w:t>
      </w:r>
      <w:r w:rsidRPr="002771A5">
        <w:rPr>
          <w:rFonts w:ascii="宋体" w:hAnsi="宋体"/>
          <w:bCs/>
          <w:szCs w:val="21"/>
        </w:rPr>
        <w:t>身份证复印件</w:t>
      </w:r>
      <w:r w:rsidRPr="002771A5">
        <w:rPr>
          <w:rFonts w:ascii="宋体" w:hAnsi="宋体" w:hint="eastAsia"/>
          <w:bCs/>
          <w:szCs w:val="21"/>
        </w:rPr>
        <w:t>，</w:t>
      </w:r>
      <w:r w:rsidRPr="002771A5">
        <w:rPr>
          <w:rFonts w:ascii="宋体" w:hAnsi="宋体"/>
          <w:bCs/>
          <w:szCs w:val="21"/>
        </w:rPr>
        <w:t>授权委托书和</w:t>
      </w:r>
      <w:r w:rsidRPr="002771A5">
        <w:rPr>
          <w:rFonts w:ascii="宋体" w:hAnsi="宋体" w:hint="eastAsia"/>
          <w:bCs/>
          <w:szCs w:val="21"/>
        </w:rPr>
        <w:t>受委托</w:t>
      </w:r>
      <w:r w:rsidRPr="002771A5">
        <w:rPr>
          <w:rFonts w:ascii="宋体" w:hAnsi="宋体"/>
          <w:bCs/>
          <w:szCs w:val="21"/>
        </w:rPr>
        <w:t>人身份证复印件</w:t>
      </w:r>
      <w:r w:rsidRPr="002771A5">
        <w:rPr>
          <w:rFonts w:ascii="宋体" w:hAnsi="宋体" w:hint="eastAsia"/>
          <w:bCs/>
          <w:szCs w:val="21"/>
        </w:rPr>
        <w:t>（</w:t>
      </w:r>
      <w:r w:rsidRPr="002771A5">
        <w:rPr>
          <w:rFonts w:hint="eastAsia"/>
        </w:rPr>
        <w:t>加盖公章，法人代表签字</w:t>
      </w:r>
      <w:r w:rsidRPr="002771A5">
        <w:t>或盖章</w:t>
      </w:r>
      <w:r w:rsidRPr="002771A5">
        <w:rPr>
          <w:rFonts w:hint="eastAsia"/>
        </w:rPr>
        <w:t>和受委托人签字</w:t>
      </w:r>
      <w:r w:rsidRPr="002771A5">
        <w:rPr>
          <w:rFonts w:ascii="宋体" w:hAnsi="宋体" w:hint="eastAsia"/>
          <w:bCs/>
          <w:szCs w:val="21"/>
        </w:rPr>
        <w:t>）</w:t>
      </w:r>
    </w:p>
    <w:p w:rsidR="003A56B9" w:rsidRPr="002771A5" w:rsidRDefault="001852F9">
      <w:pPr>
        <w:spacing w:line="360" w:lineRule="auto"/>
        <w:rPr>
          <w:rFonts w:ascii="宋体" w:hAnsi="宋体"/>
          <w:szCs w:val="21"/>
        </w:rPr>
      </w:pPr>
      <w:r w:rsidRPr="002771A5">
        <w:rPr>
          <w:rFonts w:ascii="宋体" w:hAnsi="宋体"/>
          <w:szCs w:val="21"/>
        </w:rPr>
        <w:t>3</w:t>
      </w:r>
      <w:r w:rsidRPr="002771A5">
        <w:rPr>
          <w:rFonts w:ascii="宋体" w:hAnsi="宋体" w:hint="eastAsia"/>
          <w:szCs w:val="21"/>
        </w:rPr>
        <w:t>）提供近三年内（2022年至今）类似服务项目业绩，</w:t>
      </w:r>
      <w:r w:rsidRPr="002771A5">
        <w:rPr>
          <w:rFonts w:ascii="宋体" w:hAnsi="宋体"/>
          <w:szCs w:val="21"/>
        </w:rPr>
        <w:t>提供</w:t>
      </w:r>
      <w:r w:rsidRPr="002771A5">
        <w:rPr>
          <w:rFonts w:ascii="宋体" w:hAnsi="宋体" w:hint="eastAsia"/>
          <w:szCs w:val="21"/>
        </w:rPr>
        <w:t>业绩一览表（格式统一如下，并加盖公章），及对应的</w:t>
      </w:r>
      <w:r w:rsidRPr="002771A5">
        <w:rPr>
          <w:rFonts w:ascii="宋体" w:hAnsi="宋体"/>
          <w:szCs w:val="21"/>
        </w:rPr>
        <w:t>合同</w:t>
      </w:r>
      <w:r w:rsidRPr="002771A5">
        <w:rPr>
          <w:rFonts w:ascii="宋体" w:hAnsi="宋体" w:hint="eastAsia"/>
          <w:szCs w:val="21"/>
        </w:rPr>
        <w:t>复印件（至少包含合同首页、签章页、并加盖公章）</w:t>
      </w:r>
      <w:r w:rsidRPr="002771A5">
        <w:rPr>
          <w:rFonts w:ascii="宋体" w:hAnsi="宋体"/>
          <w:szCs w:val="21"/>
        </w:rPr>
        <w:t>。</w:t>
      </w:r>
    </w:p>
    <w:p w:rsidR="003A56B9" w:rsidRPr="002771A5" w:rsidRDefault="001852F9">
      <w:pPr>
        <w:widowControl/>
        <w:spacing w:line="360" w:lineRule="auto"/>
        <w:ind w:left="908"/>
        <w:jc w:val="center"/>
        <w:rPr>
          <w:rFonts w:ascii="宋体" w:hAnsi="宋体"/>
          <w:bCs/>
          <w:szCs w:val="21"/>
        </w:rPr>
      </w:pPr>
      <w:r w:rsidRPr="002771A5">
        <w:rPr>
          <w:rFonts w:ascii="宋体" w:hAnsi="宋体" w:hint="eastAsia"/>
          <w:bCs/>
          <w:szCs w:val="21"/>
        </w:rPr>
        <w:t>项目业绩一览表</w:t>
      </w:r>
    </w:p>
    <w:tbl>
      <w:tblPr>
        <w:tblStyle w:val="a8"/>
        <w:tblW w:w="4908" w:type="pct"/>
        <w:tblInd w:w="108" w:type="dxa"/>
        <w:tblLook w:val="04A0"/>
      </w:tblPr>
      <w:tblGrid>
        <w:gridCol w:w="710"/>
        <w:gridCol w:w="2551"/>
        <w:gridCol w:w="2267"/>
        <w:gridCol w:w="2837"/>
      </w:tblGrid>
      <w:tr w:rsidR="003A56B9" w:rsidRPr="002771A5">
        <w:tc>
          <w:tcPr>
            <w:tcW w:w="424" w:type="pct"/>
            <w:vAlign w:val="center"/>
          </w:tcPr>
          <w:p w:rsidR="003A56B9" w:rsidRPr="002771A5" w:rsidRDefault="001852F9">
            <w:pPr>
              <w:widowControl/>
              <w:spacing w:line="360" w:lineRule="auto"/>
              <w:jc w:val="center"/>
              <w:rPr>
                <w:rFonts w:ascii="宋体" w:hAnsi="宋体"/>
                <w:bCs/>
                <w:kern w:val="0"/>
                <w:sz w:val="20"/>
                <w:szCs w:val="21"/>
              </w:rPr>
            </w:pPr>
            <w:r w:rsidRPr="002771A5">
              <w:rPr>
                <w:rFonts w:ascii="宋体" w:hAnsi="宋体" w:hint="eastAsia"/>
                <w:bCs/>
                <w:kern w:val="0"/>
                <w:sz w:val="20"/>
                <w:szCs w:val="21"/>
              </w:rPr>
              <w:t>序号</w:t>
            </w:r>
          </w:p>
        </w:tc>
        <w:tc>
          <w:tcPr>
            <w:tcW w:w="1525" w:type="pct"/>
            <w:vAlign w:val="center"/>
          </w:tcPr>
          <w:p w:rsidR="003A56B9" w:rsidRPr="002771A5" w:rsidRDefault="001852F9">
            <w:pPr>
              <w:widowControl/>
              <w:spacing w:line="360" w:lineRule="auto"/>
              <w:jc w:val="center"/>
              <w:rPr>
                <w:rFonts w:ascii="宋体" w:hAnsi="宋体"/>
                <w:bCs/>
                <w:kern w:val="0"/>
                <w:sz w:val="20"/>
                <w:szCs w:val="21"/>
              </w:rPr>
            </w:pPr>
            <w:r w:rsidRPr="002771A5">
              <w:rPr>
                <w:rFonts w:ascii="宋体" w:hAnsi="宋体" w:hint="eastAsia"/>
                <w:bCs/>
                <w:kern w:val="0"/>
                <w:sz w:val="20"/>
                <w:szCs w:val="21"/>
              </w:rPr>
              <w:t>合同名称</w:t>
            </w:r>
          </w:p>
        </w:tc>
        <w:tc>
          <w:tcPr>
            <w:tcW w:w="1355" w:type="pct"/>
            <w:vAlign w:val="center"/>
          </w:tcPr>
          <w:p w:rsidR="003A56B9" w:rsidRPr="002771A5" w:rsidRDefault="001852F9">
            <w:pPr>
              <w:widowControl/>
              <w:spacing w:line="360" w:lineRule="auto"/>
              <w:jc w:val="center"/>
              <w:rPr>
                <w:rFonts w:ascii="宋体" w:hAnsi="宋体"/>
                <w:bCs/>
                <w:kern w:val="0"/>
                <w:sz w:val="20"/>
                <w:szCs w:val="21"/>
              </w:rPr>
            </w:pPr>
            <w:r w:rsidRPr="002771A5">
              <w:rPr>
                <w:rFonts w:ascii="宋体" w:hAnsi="宋体" w:hint="eastAsia"/>
                <w:bCs/>
                <w:kern w:val="0"/>
                <w:sz w:val="20"/>
                <w:szCs w:val="21"/>
              </w:rPr>
              <w:t>服务医院名称</w:t>
            </w:r>
          </w:p>
        </w:tc>
        <w:tc>
          <w:tcPr>
            <w:tcW w:w="1696" w:type="pct"/>
            <w:vAlign w:val="center"/>
          </w:tcPr>
          <w:p w:rsidR="003A56B9" w:rsidRPr="002771A5" w:rsidRDefault="001852F9">
            <w:pPr>
              <w:widowControl/>
              <w:spacing w:line="360" w:lineRule="auto"/>
              <w:jc w:val="center"/>
              <w:rPr>
                <w:rFonts w:ascii="宋体" w:hAnsi="宋体"/>
                <w:bCs/>
                <w:kern w:val="0"/>
                <w:sz w:val="20"/>
                <w:szCs w:val="21"/>
              </w:rPr>
            </w:pPr>
            <w:r w:rsidRPr="002771A5">
              <w:rPr>
                <w:rFonts w:ascii="宋体" w:hAnsi="宋体" w:hint="eastAsia"/>
                <w:bCs/>
                <w:kern w:val="0"/>
                <w:sz w:val="20"/>
                <w:szCs w:val="21"/>
              </w:rPr>
              <w:t>服务期限</w:t>
            </w:r>
          </w:p>
        </w:tc>
      </w:tr>
      <w:tr w:rsidR="003A56B9" w:rsidRPr="002771A5">
        <w:tc>
          <w:tcPr>
            <w:tcW w:w="424" w:type="pct"/>
            <w:vAlign w:val="center"/>
          </w:tcPr>
          <w:p w:rsidR="003A56B9" w:rsidRPr="002771A5" w:rsidRDefault="001852F9">
            <w:pPr>
              <w:widowControl/>
              <w:spacing w:line="360" w:lineRule="auto"/>
              <w:jc w:val="center"/>
              <w:rPr>
                <w:rFonts w:ascii="宋体" w:hAnsi="宋体"/>
                <w:bCs/>
                <w:kern w:val="0"/>
                <w:sz w:val="20"/>
                <w:szCs w:val="21"/>
              </w:rPr>
            </w:pPr>
            <w:r w:rsidRPr="002771A5">
              <w:rPr>
                <w:rFonts w:ascii="宋体" w:hAnsi="宋体" w:hint="eastAsia"/>
                <w:bCs/>
                <w:kern w:val="0"/>
                <w:sz w:val="20"/>
                <w:szCs w:val="21"/>
              </w:rPr>
              <w:t>1</w:t>
            </w:r>
          </w:p>
        </w:tc>
        <w:tc>
          <w:tcPr>
            <w:tcW w:w="1525" w:type="pct"/>
            <w:vAlign w:val="center"/>
          </w:tcPr>
          <w:p w:rsidR="003A56B9" w:rsidRPr="002771A5" w:rsidRDefault="003A56B9">
            <w:pPr>
              <w:widowControl/>
              <w:spacing w:line="360" w:lineRule="auto"/>
              <w:jc w:val="center"/>
              <w:rPr>
                <w:rFonts w:ascii="宋体" w:hAnsi="宋体"/>
                <w:bCs/>
                <w:kern w:val="0"/>
                <w:sz w:val="20"/>
                <w:szCs w:val="21"/>
              </w:rPr>
            </w:pPr>
          </w:p>
        </w:tc>
        <w:tc>
          <w:tcPr>
            <w:tcW w:w="1355" w:type="pct"/>
            <w:vAlign w:val="center"/>
          </w:tcPr>
          <w:p w:rsidR="003A56B9" w:rsidRPr="002771A5" w:rsidRDefault="003A56B9">
            <w:pPr>
              <w:widowControl/>
              <w:spacing w:line="360" w:lineRule="auto"/>
              <w:jc w:val="center"/>
              <w:rPr>
                <w:rFonts w:ascii="宋体" w:hAnsi="宋体"/>
                <w:bCs/>
                <w:kern w:val="0"/>
                <w:sz w:val="20"/>
                <w:szCs w:val="21"/>
              </w:rPr>
            </w:pPr>
          </w:p>
        </w:tc>
        <w:tc>
          <w:tcPr>
            <w:tcW w:w="1696" w:type="pct"/>
            <w:vAlign w:val="center"/>
          </w:tcPr>
          <w:p w:rsidR="003A56B9" w:rsidRPr="002771A5" w:rsidRDefault="003A56B9">
            <w:pPr>
              <w:widowControl/>
              <w:spacing w:line="360" w:lineRule="auto"/>
              <w:jc w:val="center"/>
              <w:rPr>
                <w:rFonts w:ascii="宋体" w:hAnsi="宋体"/>
                <w:bCs/>
                <w:kern w:val="0"/>
                <w:sz w:val="20"/>
                <w:szCs w:val="21"/>
              </w:rPr>
            </w:pPr>
          </w:p>
        </w:tc>
      </w:tr>
      <w:tr w:rsidR="003A56B9" w:rsidRPr="002771A5">
        <w:tc>
          <w:tcPr>
            <w:tcW w:w="424" w:type="pct"/>
            <w:vAlign w:val="center"/>
          </w:tcPr>
          <w:p w:rsidR="003A56B9" w:rsidRPr="002771A5" w:rsidRDefault="001852F9">
            <w:pPr>
              <w:widowControl/>
              <w:spacing w:line="360" w:lineRule="auto"/>
              <w:jc w:val="center"/>
              <w:rPr>
                <w:rFonts w:ascii="宋体" w:hAnsi="宋体"/>
                <w:bCs/>
                <w:kern w:val="0"/>
                <w:sz w:val="20"/>
                <w:szCs w:val="21"/>
              </w:rPr>
            </w:pPr>
            <w:r w:rsidRPr="002771A5">
              <w:rPr>
                <w:rFonts w:ascii="宋体" w:hAnsi="宋体" w:hint="eastAsia"/>
                <w:bCs/>
                <w:kern w:val="0"/>
                <w:sz w:val="20"/>
                <w:szCs w:val="21"/>
              </w:rPr>
              <w:t>2</w:t>
            </w:r>
          </w:p>
        </w:tc>
        <w:tc>
          <w:tcPr>
            <w:tcW w:w="1525" w:type="pct"/>
            <w:vAlign w:val="center"/>
          </w:tcPr>
          <w:p w:rsidR="003A56B9" w:rsidRPr="002771A5" w:rsidRDefault="003A56B9">
            <w:pPr>
              <w:widowControl/>
              <w:spacing w:line="360" w:lineRule="auto"/>
              <w:jc w:val="center"/>
              <w:rPr>
                <w:rFonts w:ascii="宋体" w:hAnsi="宋体"/>
                <w:bCs/>
                <w:kern w:val="0"/>
                <w:sz w:val="20"/>
                <w:szCs w:val="21"/>
              </w:rPr>
            </w:pPr>
          </w:p>
        </w:tc>
        <w:tc>
          <w:tcPr>
            <w:tcW w:w="1355" w:type="pct"/>
            <w:vAlign w:val="center"/>
          </w:tcPr>
          <w:p w:rsidR="003A56B9" w:rsidRPr="002771A5" w:rsidRDefault="003A56B9">
            <w:pPr>
              <w:widowControl/>
              <w:spacing w:line="360" w:lineRule="auto"/>
              <w:jc w:val="center"/>
              <w:rPr>
                <w:rFonts w:ascii="宋体" w:hAnsi="宋体"/>
                <w:bCs/>
                <w:kern w:val="0"/>
                <w:sz w:val="20"/>
                <w:szCs w:val="21"/>
              </w:rPr>
            </w:pPr>
          </w:p>
        </w:tc>
        <w:tc>
          <w:tcPr>
            <w:tcW w:w="1696" w:type="pct"/>
            <w:vAlign w:val="center"/>
          </w:tcPr>
          <w:p w:rsidR="003A56B9" w:rsidRPr="002771A5" w:rsidRDefault="003A56B9">
            <w:pPr>
              <w:widowControl/>
              <w:spacing w:line="360" w:lineRule="auto"/>
              <w:jc w:val="center"/>
              <w:rPr>
                <w:rFonts w:ascii="宋体" w:hAnsi="宋体"/>
                <w:bCs/>
                <w:kern w:val="0"/>
                <w:sz w:val="20"/>
                <w:szCs w:val="21"/>
              </w:rPr>
            </w:pPr>
          </w:p>
        </w:tc>
      </w:tr>
      <w:tr w:rsidR="003A56B9" w:rsidRPr="002771A5">
        <w:tc>
          <w:tcPr>
            <w:tcW w:w="424" w:type="pct"/>
            <w:vAlign w:val="center"/>
          </w:tcPr>
          <w:p w:rsidR="003A56B9" w:rsidRPr="002771A5" w:rsidRDefault="001852F9">
            <w:pPr>
              <w:widowControl/>
              <w:spacing w:line="360" w:lineRule="auto"/>
              <w:jc w:val="center"/>
              <w:rPr>
                <w:rFonts w:ascii="宋体" w:hAnsi="宋体"/>
                <w:bCs/>
                <w:kern w:val="0"/>
                <w:sz w:val="20"/>
                <w:szCs w:val="21"/>
              </w:rPr>
            </w:pPr>
            <w:r w:rsidRPr="002771A5">
              <w:rPr>
                <w:rFonts w:ascii="宋体" w:hAnsi="宋体" w:hint="eastAsia"/>
                <w:bCs/>
                <w:kern w:val="0"/>
                <w:sz w:val="20"/>
                <w:szCs w:val="21"/>
              </w:rPr>
              <w:lastRenderedPageBreak/>
              <w:t>3</w:t>
            </w:r>
          </w:p>
        </w:tc>
        <w:tc>
          <w:tcPr>
            <w:tcW w:w="1525" w:type="pct"/>
            <w:vAlign w:val="center"/>
          </w:tcPr>
          <w:p w:rsidR="003A56B9" w:rsidRPr="002771A5" w:rsidRDefault="003A56B9">
            <w:pPr>
              <w:widowControl/>
              <w:spacing w:line="360" w:lineRule="auto"/>
              <w:jc w:val="center"/>
              <w:rPr>
                <w:rFonts w:ascii="宋体" w:hAnsi="宋体"/>
                <w:bCs/>
                <w:kern w:val="0"/>
                <w:sz w:val="20"/>
                <w:szCs w:val="21"/>
              </w:rPr>
            </w:pPr>
          </w:p>
        </w:tc>
        <w:tc>
          <w:tcPr>
            <w:tcW w:w="1355" w:type="pct"/>
            <w:vAlign w:val="center"/>
          </w:tcPr>
          <w:p w:rsidR="003A56B9" w:rsidRPr="002771A5" w:rsidRDefault="003A56B9">
            <w:pPr>
              <w:widowControl/>
              <w:spacing w:line="360" w:lineRule="auto"/>
              <w:jc w:val="center"/>
              <w:rPr>
                <w:rFonts w:ascii="宋体" w:hAnsi="宋体"/>
                <w:bCs/>
                <w:kern w:val="0"/>
                <w:sz w:val="20"/>
                <w:szCs w:val="21"/>
              </w:rPr>
            </w:pPr>
          </w:p>
        </w:tc>
        <w:tc>
          <w:tcPr>
            <w:tcW w:w="1696" w:type="pct"/>
            <w:vAlign w:val="center"/>
          </w:tcPr>
          <w:p w:rsidR="003A56B9" w:rsidRPr="002771A5" w:rsidRDefault="003A56B9">
            <w:pPr>
              <w:widowControl/>
              <w:spacing w:line="360" w:lineRule="auto"/>
              <w:jc w:val="center"/>
              <w:rPr>
                <w:rFonts w:ascii="宋体" w:hAnsi="宋体"/>
                <w:bCs/>
                <w:kern w:val="0"/>
                <w:sz w:val="20"/>
                <w:szCs w:val="21"/>
              </w:rPr>
            </w:pPr>
          </w:p>
        </w:tc>
      </w:tr>
      <w:tr w:rsidR="003A56B9" w:rsidRPr="002771A5">
        <w:tc>
          <w:tcPr>
            <w:tcW w:w="424" w:type="pct"/>
            <w:vAlign w:val="center"/>
          </w:tcPr>
          <w:p w:rsidR="003A56B9" w:rsidRPr="002771A5" w:rsidRDefault="001852F9">
            <w:pPr>
              <w:widowControl/>
              <w:spacing w:line="360" w:lineRule="auto"/>
              <w:jc w:val="center"/>
              <w:rPr>
                <w:rFonts w:ascii="宋体" w:hAnsi="宋体"/>
                <w:bCs/>
                <w:kern w:val="0"/>
                <w:sz w:val="20"/>
                <w:szCs w:val="21"/>
              </w:rPr>
            </w:pPr>
            <w:r w:rsidRPr="002771A5">
              <w:rPr>
                <w:rFonts w:ascii="宋体" w:hAnsi="宋体" w:hint="eastAsia"/>
                <w:bCs/>
                <w:kern w:val="0"/>
                <w:sz w:val="20"/>
                <w:szCs w:val="21"/>
              </w:rPr>
              <w:t>4</w:t>
            </w:r>
          </w:p>
        </w:tc>
        <w:tc>
          <w:tcPr>
            <w:tcW w:w="1525" w:type="pct"/>
            <w:vAlign w:val="center"/>
          </w:tcPr>
          <w:p w:rsidR="003A56B9" w:rsidRPr="002771A5" w:rsidRDefault="003A56B9">
            <w:pPr>
              <w:widowControl/>
              <w:spacing w:line="360" w:lineRule="auto"/>
              <w:jc w:val="center"/>
              <w:rPr>
                <w:rFonts w:ascii="宋体" w:hAnsi="宋体"/>
                <w:bCs/>
                <w:kern w:val="0"/>
                <w:sz w:val="20"/>
                <w:szCs w:val="21"/>
              </w:rPr>
            </w:pPr>
          </w:p>
        </w:tc>
        <w:tc>
          <w:tcPr>
            <w:tcW w:w="1355" w:type="pct"/>
            <w:vAlign w:val="center"/>
          </w:tcPr>
          <w:p w:rsidR="003A56B9" w:rsidRPr="002771A5" w:rsidRDefault="003A56B9">
            <w:pPr>
              <w:widowControl/>
              <w:spacing w:line="360" w:lineRule="auto"/>
              <w:jc w:val="center"/>
              <w:rPr>
                <w:rFonts w:ascii="宋体" w:hAnsi="宋体"/>
                <w:bCs/>
                <w:kern w:val="0"/>
                <w:sz w:val="20"/>
                <w:szCs w:val="21"/>
              </w:rPr>
            </w:pPr>
          </w:p>
        </w:tc>
        <w:tc>
          <w:tcPr>
            <w:tcW w:w="1696" w:type="pct"/>
            <w:vAlign w:val="center"/>
          </w:tcPr>
          <w:p w:rsidR="003A56B9" w:rsidRPr="002771A5" w:rsidRDefault="003A56B9">
            <w:pPr>
              <w:widowControl/>
              <w:spacing w:line="360" w:lineRule="auto"/>
              <w:jc w:val="center"/>
              <w:rPr>
                <w:rFonts w:ascii="宋体" w:hAnsi="宋体"/>
                <w:bCs/>
                <w:kern w:val="0"/>
                <w:sz w:val="20"/>
                <w:szCs w:val="21"/>
              </w:rPr>
            </w:pPr>
          </w:p>
        </w:tc>
      </w:tr>
      <w:tr w:rsidR="003A56B9" w:rsidRPr="002771A5">
        <w:tc>
          <w:tcPr>
            <w:tcW w:w="424" w:type="pct"/>
            <w:vAlign w:val="center"/>
          </w:tcPr>
          <w:p w:rsidR="003A56B9" w:rsidRPr="002771A5" w:rsidRDefault="001852F9">
            <w:pPr>
              <w:widowControl/>
              <w:spacing w:line="360" w:lineRule="auto"/>
              <w:jc w:val="center"/>
              <w:rPr>
                <w:rFonts w:ascii="宋体" w:hAnsi="宋体"/>
                <w:bCs/>
                <w:kern w:val="0"/>
                <w:sz w:val="20"/>
                <w:szCs w:val="21"/>
              </w:rPr>
            </w:pPr>
            <w:r w:rsidRPr="002771A5">
              <w:rPr>
                <w:rFonts w:ascii="宋体" w:hAnsi="宋体" w:hint="eastAsia"/>
                <w:bCs/>
                <w:kern w:val="0"/>
                <w:sz w:val="20"/>
                <w:szCs w:val="21"/>
              </w:rPr>
              <w:t>……</w:t>
            </w:r>
          </w:p>
        </w:tc>
        <w:tc>
          <w:tcPr>
            <w:tcW w:w="1525" w:type="pct"/>
            <w:vAlign w:val="center"/>
          </w:tcPr>
          <w:p w:rsidR="003A56B9" w:rsidRPr="002771A5" w:rsidRDefault="003A56B9">
            <w:pPr>
              <w:widowControl/>
              <w:spacing w:line="360" w:lineRule="auto"/>
              <w:jc w:val="center"/>
              <w:rPr>
                <w:rFonts w:ascii="宋体" w:hAnsi="宋体"/>
                <w:bCs/>
                <w:kern w:val="0"/>
                <w:sz w:val="20"/>
                <w:szCs w:val="21"/>
              </w:rPr>
            </w:pPr>
          </w:p>
        </w:tc>
        <w:tc>
          <w:tcPr>
            <w:tcW w:w="1355" w:type="pct"/>
            <w:vAlign w:val="center"/>
          </w:tcPr>
          <w:p w:rsidR="003A56B9" w:rsidRPr="002771A5" w:rsidRDefault="003A56B9">
            <w:pPr>
              <w:widowControl/>
              <w:spacing w:line="360" w:lineRule="auto"/>
              <w:jc w:val="center"/>
              <w:rPr>
                <w:rFonts w:ascii="宋体" w:hAnsi="宋体"/>
                <w:bCs/>
                <w:kern w:val="0"/>
                <w:sz w:val="20"/>
                <w:szCs w:val="21"/>
              </w:rPr>
            </w:pPr>
          </w:p>
        </w:tc>
        <w:tc>
          <w:tcPr>
            <w:tcW w:w="1696" w:type="pct"/>
            <w:vAlign w:val="center"/>
          </w:tcPr>
          <w:p w:rsidR="003A56B9" w:rsidRPr="002771A5" w:rsidRDefault="003A56B9">
            <w:pPr>
              <w:widowControl/>
              <w:spacing w:line="360" w:lineRule="auto"/>
              <w:jc w:val="center"/>
              <w:rPr>
                <w:rFonts w:ascii="宋体" w:hAnsi="宋体"/>
                <w:bCs/>
                <w:kern w:val="0"/>
                <w:sz w:val="20"/>
                <w:szCs w:val="21"/>
              </w:rPr>
            </w:pPr>
          </w:p>
        </w:tc>
      </w:tr>
    </w:tbl>
    <w:p w:rsidR="003A56B9" w:rsidRPr="002771A5" w:rsidRDefault="001852F9">
      <w:pPr>
        <w:widowControl/>
        <w:spacing w:line="360" w:lineRule="auto"/>
        <w:jc w:val="left"/>
        <w:rPr>
          <w:rFonts w:ascii="宋体" w:hAnsi="宋体"/>
          <w:bCs/>
          <w:szCs w:val="21"/>
        </w:rPr>
      </w:pPr>
      <w:r w:rsidRPr="002771A5">
        <w:rPr>
          <w:rFonts w:ascii="宋体" w:hAnsi="宋体"/>
          <w:bCs/>
          <w:szCs w:val="21"/>
        </w:rPr>
        <w:t>4</w:t>
      </w:r>
      <w:r w:rsidRPr="002771A5">
        <w:rPr>
          <w:rFonts w:ascii="宋体" w:hAnsi="宋体" w:hint="eastAsia"/>
          <w:bCs/>
          <w:szCs w:val="21"/>
        </w:rPr>
        <w:t>）投标人对本项目的</w:t>
      </w:r>
      <w:r w:rsidRPr="002771A5">
        <w:rPr>
          <w:rFonts w:ascii="宋体" w:hAnsi="宋体" w:hint="eastAsia"/>
          <w:szCs w:val="21"/>
        </w:rPr>
        <w:t>整体服务</w:t>
      </w:r>
      <w:r w:rsidRPr="002771A5">
        <w:rPr>
          <w:rFonts w:ascii="宋体" w:hAnsi="宋体"/>
          <w:szCs w:val="21"/>
        </w:rPr>
        <w:t>方案</w:t>
      </w:r>
      <w:r w:rsidRPr="002771A5">
        <w:rPr>
          <w:rFonts w:ascii="宋体" w:hAnsi="宋体" w:hint="eastAsia"/>
          <w:szCs w:val="21"/>
        </w:rPr>
        <w:t>、项目培训方案、</w:t>
      </w:r>
      <w:r w:rsidRPr="002771A5">
        <w:rPr>
          <w:rFonts w:hint="eastAsia"/>
        </w:rPr>
        <w:t>售后服务</w:t>
      </w:r>
      <w:r w:rsidRPr="002771A5">
        <w:rPr>
          <w:rFonts w:ascii="宋体" w:hAnsi="宋体" w:hint="eastAsia"/>
          <w:bCs/>
          <w:szCs w:val="21"/>
        </w:rPr>
        <w:t>。</w:t>
      </w:r>
    </w:p>
    <w:p w:rsidR="003A56B9" w:rsidRPr="002771A5" w:rsidRDefault="001852F9">
      <w:pPr>
        <w:widowControl/>
        <w:spacing w:line="360" w:lineRule="auto"/>
        <w:jc w:val="left"/>
        <w:rPr>
          <w:rFonts w:ascii="宋体" w:hAnsi="宋体"/>
          <w:bCs/>
          <w:szCs w:val="21"/>
        </w:rPr>
      </w:pPr>
      <w:r w:rsidRPr="002771A5">
        <w:rPr>
          <w:rFonts w:ascii="宋体" w:hAnsi="宋体"/>
          <w:bCs/>
          <w:szCs w:val="21"/>
        </w:rPr>
        <w:t>5</w:t>
      </w:r>
      <w:r w:rsidRPr="002771A5">
        <w:rPr>
          <w:rFonts w:ascii="宋体" w:hAnsi="宋体" w:hint="eastAsia"/>
          <w:bCs/>
          <w:szCs w:val="21"/>
        </w:rPr>
        <w:t>）投标人投标文件中需响应采购文件中对各项服务的具体要求，</w:t>
      </w:r>
      <w:r w:rsidRPr="002771A5">
        <w:rPr>
          <w:rFonts w:ascii="宋体" w:hAnsi="宋体"/>
          <w:bCs/>
          <w:szCs w:val="21"/>
        </w:rPr>
        <w:t>即服务响应表</w:t>
      </w:r>
      <w:r w:rsidRPr="002771A5">
        <w:rPr>
          <w:rFonts w:ascii="宋体" w:hAnsi="宋体" w:hint="eastAsia"/>
          <w:bCs/>
          <w:szCs w:val="21"/>
        </w:rPr>
        <w:t>。</w:t>
      </w:r>
    </w:p>
    <w:p w:rsidR="003A56B9" w:rsidRPr="002771A5" w:rsidRDefault="001852F9">
      <w:pPr>
        <w:widowControl/>
        <w:spacing w:line="360" w:lineRule="auto"/>
        <w:jc w:val="left"/>
        <w:rPr>
          <w:rFonts w:ascii="宋体" w:hAnsi="宋体"/>
          <w:szCs w:val="21"/>
        </w:rPr>
      </w:pPr>
      <w:r w:rsidRPr="002771A5">
        <w:rPr>
          <w:rFonts w:ascii="宋体" w:hAnsi="宋体"/>
          <w:szCs w:val="21"/>
        </w:rPr>
        <w:t>6</w:t>
      </w:r>
      <w:r w:rsidRPr="002771A5">
        <w:rPr>
          <w:rFonts w:ascii="宋体" w:hAnsi="宋体" w:hint="eastAsia"/>
          <w:szCs w:val="21"/>
        </w:rPr>
        <w:t>）投标人投标公司信用查询证明（信用中国</w:t>
      </w:r>
      <w:r w:rsidRPr="002771A5">
        <w:rPr>
          <w:rFonts w:ascii="宋体" w:hAnsi="宋体"/>
          <w:szCs w:val="21"/>
        </w:rPr>
        <w:t>生成查询报告，</w:t>
      </w:r>
      <w:r w:rsidRPr="002771A5">
        <w:rPr>
          <w:rFonts w:ascii="宋体" w:hAnsi="宋体" w:hint="eastAsia"/>
          <w:szCs w:val="21"/>
        </w:rPr>
        <w:t>开标</w:t>
      </w:r>
      <w:r w:rsidRPr="002771A5">
        <w:rPr>
          <w:rFonts w:ascii="宋体" w:hAnsi="宋体"/>
          <w:szCs w:val="21"/>
        </w:rPr>
        <w:t>前三</w:t>
      </w:r>
      <w:r w:rsidRPr="002771A5">
        <w:rPr>
          <w:rFonts w:ascii="宋体" w:hAnsi="宋体" w:hint="eastAsia"/>
          <w:szCs w:val="21"/>
        </w:rPr>
        <w:t>个工作日</w:t>
      </w:r>
      <w:r w:rsidRPr="002771A5">
        <w:rPr>
          <w:rFonts w:ascii="宋体" w:hAnsi="宋体"/>
          <w:szCs w:val="21"/>
        </w:rPr>
        <w:t>内查询</w:t>
      </w:r>
      <w:r w:rsidRPr="002771A5">
        <w:rPr>
          <w:rFonts w:ascii="宋体" w:hAnsi="宋体" w:hint="eastAsia"/>
          <w:szCs w:val="21"/>
        </w:rPr>
        <w:t>）。</w:t>
      </w:r>
    </w:p>
    <w:p w:rsidR="003A56B9" w:rsidRPr="002771A5" w:rsidRDefault="001852F9">
      <w:pPr>
        <w:widowControl/>
        <w:spacing w:line="360" w:lineRule="auto"/>
        <w:jc w:val="left"/>
        <w:rPr>
          <w:rFonts w:ascii="宋体" w:hAnsi="宋体"/>
          <w:bCs/>
          <w:szCs w:val="21"/>
        </w:rPr>
      </w:pPr>
      <w:r w:rsidRPr="002771A5">
        <w:rPr>
          <w:rFonts w:ascii="宋体" w:hAnsi="宋体" w:hint="eastAsia"/>
          <w:bCs/>
          <w:szCs w:val="21"/>
        </w:rPr>
        <w:t>7）报价单</w:t>
      </w:r>
    </w:p>
    <w:p w:rsidR="003A56B9" w:rsidRPr="002771A5" w:rsidRDefault="001852F9">
      <w:pPr>
        <w:widowControl/>
        <w:spacing w:line="360" w:lineRule="auto"/>
        <w:jc w:val="left"/>
        <w:rPr>
          <w:rFonts w:ascii="宋体" w:hAnsi="宋体"/>
          <w:szCs w:val="21"/>
        </w:rPr>
      </w:pPr>
      <w:r w:rsidRPr="002771A5">
        <w:rPr>
          <w:rFonts w:ascii="宋体" w:hAnsi="宋体" w:hint="eastAsia"/>
          <w:szCs w:val="21"/>
        </w:rPr>
        <w:t>8）投标书</w:t>
      </w:r>
      <w:r w:rsidRPr="002771A5">
        <w:rPr>
          <w:rFonts w:ascii="宋体" w:hAnsi="宋体"/>
          <w:szCs w:val="21"/>
        </w:rPr>
        <w:t>要求</w:t>
      </w:r>
    </w:p>
    <w:p w:rsidR="003A56B9" w:rsidRPr="002771A5" w:rsidRDefault="001852F9">
      <w:pPr>
        <w:widowControl/>
        <w:spacing w:line="360" w:lineRule="auto"/>
        <w:jc w:val="left"/>
        <w:rPr>
          <w:rFonts w:ascii="宋体" w:hAnsi="宋体"/>
          <w:szCs w:val="21"/>
        </w:rPr>
      </w:pPr>
      <w:r w:rsidRPr="002771A5">
        <w:rPr>
          <w:rFonts w:ascii="宋体" w:hAnsi="宋体" w:hint="eastAsia"/>
          <w:szCs w:val="21"/>
        </w:rPr>
        <w:t>①投标书一式叁份（壹份正本贰份副本，投标文件侧面加盖骑缝公章，正本与副本应分开包装，加贴封条，标书封面分别注明正本、副本，并在封套的封口处加盖投标人单位公章）。</w:t>
      </w:r>
    </w:p>
    <w:p w:rsidR="003A56B9" w:rsidRPr="002771A5" w:rsidRDefault="001852F9">
      <w:pPr>
        <w:widowControl/>
        <w:spacing w:line="360" w:lineRule="auto"/>
        <w:jc w:val="left"/>
        <w:rPr>
          <w:rFonts w:ascii="宋体" w:hAnsi="宋体"/>
          <w:szCs w:val="21"/>
        </w:rPr>
      </w:pPr>
      <w:r w:rsidRPr="002771A5">
        <w:rPr>
          <w:rFonts w:ascii="宋体" w:hAnsi="宋体" w:hint="eastAsia"/>
          <w:szCs w:val="21"/>
        </w:rPr>
        <w:t>②电子版标书（盖章扫描版）一式壹份，以U盘的形式</w:t>
      </w:r>
      <w:r w:rsidRPr="002771A5">
        <w:rPr>
          <w:rFonts w:ascii="宋体" w:hAnsi="宋体" w:hint="eastAsia"/>
          <w:b/>
          <w:bCs/>
          <w:color w:val="FF0000"/>
          <w:sz w:val="24"/>
          <w:szCs w:val="24"/>
        </w:rPr>
        <w:t>单独包装</w:t>
      </w:r>
      <w:r w:rsidRPr="002771A5">
        <w:rPr>
          <w:rFonts w:ascii="宋体" w:hAnsi="宋体" w:hint="eastAsia"/>
          <w:szCs w:val="21"/>
        </w:rPr>
        <w:t>并加贴封条。</w:t>
      </w:r>
    </w:p>
    <w:p w:rsidR="003A56B9" w:rsidRPr="002771A5" w:rsidRDefault="001852F9">
      <w:pPr>
        <w:widowControl/>
        <w:spacing w:line="360" w:lineRule="auto"/>
        <w:jc w:val="left"/>
        <w:rPr>
          <w:rFonts w:ascii="宋体" w:hAnsi="宋体"/>
          <w:szCs w:val="21"/>
        </w:rPr>
      </w:pPr>
      <w:r w:rsidRPr="002771A5">
        <w:rPr>
          <w:rFonts w:ascii="宋体" w:hAnsi="宋体" w:hint="eastAsia"/>
          <w:szCs w:val="21"/>
        </w:rPr>
        <w:t>③投标人于投标文件目录前添加评分项目</w:t>
      </w:r>
      <w:r w:rsidRPr="002771A5">
        <w:rPr>
          <w:rFonts w:ascii="宋体" w:hAnsi="宋体" w:hint="eastAsia"/>
          <w:b/>
          <w:bCs/>
          <w:color w:val="FF0000"/>
          <w:sz w:val="24"/>
          <w:szCs w:val="24"/>
        </w:rPr>
        <w:t>页码索引</w:t>
      </w:r>
      <w:r w:rsidRPr="002771A5">
        <w:rPr>
          <w:rFonts w:ascii="宋体" w:hAnsi="宋体" w:hint="eastAsia"/>
          <w:szCs w:val="21"/>
        </w:rPr>
        <w:t>。</w:t>
      </w:r>
    </w:p>
    <w:p w:rsidR="003A56B9" w:rsidRPr="002771A5" w:rsidRDefault="001852F9">
      <w:pPr>
        <w:widowControl/>
        <w:spacing w:line="360" w:lineRule="auto"/>
        <w:jc w:val="left"/>
        <w:rPr>
          <w:rFonts w:ascii="宋体" w:hAnsi="宋体"/>
          <w:bCs/>
          <w:szCs w:val="21"/>
        </w:rPr>
      </w:pPr>
      <w:r w:rsidRPr="002771A5">
        <w:rPr>
          <w:rFonts w:ascii="宋体" w:hAnsi="宋体" w:hint="eastAsia"/>
          <w:bCs/>
          <w:szCs w:val="21"/>
        </w:rPr>
        <w:t>3．下列情况之一者，投标书（即投标）视为无效：</w:t>
      </w:r>
    </w:p>
    <w:p w:rsidR="003A56B9" w:rsidRPr="002771A5" w:rsidRDefault="001852F9">
      <w:pPr>
        <w:widowControl/>
        <w:spacing w:line="360" w:lineRule="auto"/>
        <w:jc w:val="left"/>
        <w:rPr>
          <w:rFonts w:ascii="宋体" w:hAnsi="宋体"/>
          <w:bCs/>
          <w:szCs w:val="21"/>
        </w:rPr>
      </w:pPr>
      <w:r w:rsidRPr="002771A5">
        <w:rPr>
          <w:rFonts w:ascii="宋体" w:hAnsi="宋体" w:hint="eastAsia"/>
          <w:bCs/>
          <w:szCs w:val="21"/>
        </w:rPr>
        <w:t>1）投标价高于预算价</w:t>
      </w:r>
    </w:p>
    <w:p w:rsidR="003A56B9" w:rsidRPr="002771A5" w:rsidRDefault="001852F9">
      <w:pPr>
        <w:widowControl/>
        <w:spacing w:line="360" w:lineRule="auto"/>
        <w:jc w:val="left"/>
        <w:rPr>
          <w:rFonts w:ascii="宋体" w:hAnsi="宋体"/>
          <w:bCs/>
          <w:szCs w:val="21"/>
        </w:rPr>
      </w:pPr>
      <w:r w:rsidRPr="002771A5">
        <w:rPr>
          <w:rFonts w:ascii="宋体" w:hAnsi="宋体" w:hint="eastAsia"/>
          <w:bCs/>
          <w:szCs w:val="21"/>
        </w:rPr>
        <w:t>2）投标书未密封或逾期送达。</w:t>
      </w:r>
    </w:p>
    <w:p w:rsidR="003A56B9" w:rsidRPr="002771A5" w:rsidRDefault="001852F9">
      <w:pPr>
        <w:widowControl/>
        <w:spacing w:line="360" w:lineRule="auto"/>
        <w:jc w:val="left"/>
        <w:rPr>
          <w:rFonts w:ascii="宋体" w:hAnsi="宋体"/>
          <w:bCs/>
          <w:szCs w:val="21"/>
        </w:rPr>
      </w:pPr>
      <w:r w:rsidRPr="002771A5">
        <w:rPr>
          <w:rFonts w:ascii="宋体" w:hAnsi="宋体" w:hint="eastAsia"/>
          <w:bCs/>
          <w:szCs w:val="21"/>
        </w:rPr>
        <w:t>3）投标书未按规定加盖本单位公章。</w:t>
      </w:r>
    </w:p>
    <w:p w:rsidR="003A56B9" w:rsidRPr="002771A5" w:rsidRDefault="001852F9">
      <w:pPr>
        <w:widowControl/>
        <w:spacing w:line="360" w:lineRule="auto"/>
        <w:jc w:val="left"/>
        <w:rPr>
          <w:rFonts w:ascii="宋体" w:hAnsi="宋体"/>
          <w:bCs/>
          <w:szCs w:val="21"/>
        </w:rPr>
      </w:pPr>
      <w:r w:rsidRPr="002771A5">
        <w:rPr>
          <w:rFonts w:ascii="宋体" w:hAnsi="宋体" w:hint="eastAsia"/>
          <w:bCs/>
          <w:szCs w:val="21"/>
        </w:rPr>
        <w:t>4）法人代表未在法定代表人证明书上签字或盖章；法人代表、受委托人未在授权委托书上签字、盖章。</w:t>
      </w:r>
    </w:p>
    <w:p w:rsidR="003A56B9" w:rsidRPr="002771A5" w:rsidRDefault="001852F9">
      <w:pPr>
        <w:widowControl/>
        <w:spacing w:line="360" w:lineRule="auto"/>
        <w:jc w:val="left"/>
        <w:rPr>
          <w:rFonts w:ascii="宋体" w:hAnsi="宋体"/>
          <w:bCs/>
          <w:szCs w:val="21"/>
        </w:rPr>
      </w:pPr>
      <w:r w:rsidRPr="002771A5">
        <w:rPr>
          <w:rFonts w:ascii="宋体" w:hAnsi="宋体" w:hint="eastAsia"/>
          <w:bCs/>
          <w:szCs w:val="21"/>
        </w:rPr>
        <w:t>5）对招标文件的相关要求无具体的承诺（如</w:t>
      </w:r>
      <w:r w:rsidRPr="002771A5">
        <w:rPr>
          <w:rFonts w:ascii="宋体" w:hAnsi="宋体"/>
          <w:bCs/>
          <w:szCs w:val="21"/>
        </w:rPr>
        <w:t>未提供信用中国查询报告、未实质响应服务要求等</w:t>
      </w:r>
      <w:r w:rsidRPr="002771A5">
        <w:rPr>
          <w:rFonts w:ascii="宋体" w:hAnsi="宋体" w:hint="eastAsia"/>
          <w:bCs/>
          <w:szCs w:val="21"/>
        </w:rPr>
        <w:t>）。</w:t>
      </w:r>
    </w:p>
    <w:p w:rsidR="003A56B9" w:rsidRPr="002771A5" w:rsidRDefault="001852F9">
      <w:pPr>
        <w:widowControl/>
        <w:spacing w:line="360" w:lineRule="auto"/>
        <w:jc w:val="left"/>
        <w:rPr>
          <w:rFonts w:ascii="宋体" w:hAnsi="宋体"/>
          <w:bCs/>
          <w:szCs w:val="21"/>
        </w:rPr>
      </w:pPr>
      <w:r w:rsidRPr="002771A5">
        <w:rPr>
          <w:rFonts w:ascii="宋体" w:hAnsi="宋体" w:hint="eastAsia"/>
          <w:bCs/>
          <w:szCs w:val="21"/>
        </w:rPr>
        <w:t>6）未按招标文件要求制作投标书。</w:t>
      </w:r>
    </w:p>
    <w:p w:rsidR="003A56B9" w:rsidRPr="002771A5" w:rsidRDefault="001852F9">
      <w:pPr>
        <w:widowControl/>
        <w:spacing w:line="360" w:lineRule="auto"/>
        <w:jc w:val="left"/>
        <w:rPr>
          <w:rFonts w:ascii="宋体" w:hAnsi="宋体"/>
          <w:szCs w:val="21"/>
        </w:rPr>
      </w:pPr>
      <w:r w:rsidRPr="002771A5">
        <w:rPr>
          <w:rFonts w:ascii="宋体" w:hAnsi="宋体" w:hint="eastAsia"/>
          <w:bCs/>
          <w:szCs w:val="21"/>
        </w:rPr>
        <w:t>7）标书字迹模糊或内容自相矛盾。</w:t>
      </w:r>
    </w:p>
    <w:p w:rsidR="003A56B9" w:rsidRPr="002771A5" w:rsidRDefault="001852F9">
      <w:pPr>
        <w:pStyle w:val="ab"/>
        <w:numPr>
          <w:ilvl w:val="0"/>
          <w:numId w:val="2"/>
        </w:numPr>
        <w:spacing w:line="360" w:lineRule="auto"/>
        <w:ind w:firstLineChars="0"/>
        <w:jc w:val="left"/>
        <w:rPr>
          <w:rFonts w:ascii="宋体" w:hAnsi="宋体"/>
          <w:b/>
          <w:szCs w:val="21"/>
        </w:rPr>
      </w:pPr>
      <w:r w:rsidRPr="002771A5">
        <w:rPr>
          <w:rFonts w:ascii="宋体" w:hAnsi="宋体" w:hint="eastAsia"/>
          <w:b/>
          <w:szCs w:val="21"/>
        </w:rPr>
        <w:t>递交投标文件时间、投标截止时间、开标时间及地点：</w:t>
      </w:r>
    </w:p>
    <w:p w:rsidR="003A56B9" w:rsidRPr="002771A5" w:rsidRDefault="001852F9">
      <w:pPr>
        <w:widowControl/>
        <w:spacing w:line="360" w:lineRule="auto"/>
        <w:jc w:val="left"/>
        <w:rPr>
          <w:rFonts w:ascii="宋体" w:hAnsi="宋体"/>
          <w:szCs w:val="21"/>
        </w:rPr>
      </w:pPr>
      <w:r w:rsidRPr="002771A5">
        <w:rPr>
          <w:rFonts w:ascii="宋体" w:hAnsi="宋体" w:hint="eastAsia"/>
          <w:szCs w:val="21"/>
        </w:rPr>
        <w:t>1. 递交投标文件时间地点：2025年</w:t>
      </w:r>
      <w:r w:rsidR="00411000" w:rsidRPr="002771A5">
        <w:rPr>
          <w:rFonts w:ascii="宋体" w:hAnsi="宋体" w:hint="eastAsia"/>
          <w:szCs w:val="21"/>
        </w:rPr>
        <w:t>11</w:t>
      </w:r>
      <w:r w:rsidRPr="002771A5">
        <w:rPr>
          <w:rFonts w:ascii="宋体" w:hAnsi="宋体" w:hint="eastAsia"/>
          <w:szCs w:val="21"/>
        </w:rPr>
        <w:t>月</w:t>
      </w:r>
      <w:r w:rsidR="00F073CE">
        <w:rPr>
          <w:rFonts w:ascii="宋体" w:hAnsi="宋体" w:hint="eastAsia"/>
          <w:szCs w:val="21"/>
        </w:rPr>
        <w:t>11</w:t>
      </w:r>
      <w:r w:rsidRPr="002771A5">
        <w:rPr>
          <w:rFonts w:ascii="宋体" w:hAnsi="宋体" w:hint="eastAsia"/>
          <w:szCs w:val="21"/>
        </w:rPr>
        <w:t>日8:30（北京时间），中仪大厦10层100</w:t>
      </w:r>
      <w:r w:rsidR="00411000" w:rsidRPr="002771A5">
        <w:rPr>
          <w:rFonts w:ascii="宋体" w:hAnsi="宋体" w:hint="eastAsia"/>
          <w:szCs w:val="21"/>
        </w:rPr>
        <w:t>7</w:t>
      </w:r>
      <w:r w:rsidRPr="002771A5">
        <w:rPr>
          <w:rFonts w:ascii="宋体" w:hAnsi="宋体" w:hint="eastAsia"/>
          <w:szCs w:val="21"/>
        </w:rPr>
        <w:t>会议室，递交文件截止时间：2025年</w:t>
      </w:r>
      <w:r w:rsidR="00411000" w:rsidRPr="002771A5">
        <w:rPr>
          <w:rFonts w:ascii="宋体" w:hAnsi="宋体" w:hint="eastAsia"/>
          <w:szCs w:val="21"/>
        </w:rPr>
        <w:t>11</w:t>
      </w:r>
      <w:r w:rsidRPr="002771A5">
        <w:rPr>
          <w:rFonts w:ascii="宋体" w:hAnsi="宋体" w:hint="eastAsia"/>
          <w:szCs w:val="21"/>
        </w:rPr>
        <w:t>月</w:t>
      </w:r>
      <w:r w:rsidR="00F073CE">
        <w:rPr>
          <w:rFonts w:ascii="宋体" w:hAnsi="宋体" w:hint="eastAsia"/>
          <w:szCs w:val="21"/>
        </w:rPr>
        <w:t>11</w:t>
      </w:r>
      <w:r w:rsidRPr="002771A5">
        <w:rPr>
          <w:rFonts w:ascii="宋体" w:hAnsi="宋体" w:hint="eastAsia"/>
          <w:szCs w:val="21"/>
        </w:rPr>
        <w:t>日 9:00逾期送达或未密封的投标文件恕不接受。</w:t>
      </w:r>
    </w:p>
    <w:p w:rsidR="003A56B9" w:rsidRPr="002771A5" w:rsidRDefault="001852F9">
      <w:pPr>
        <w:widowControl/>
        <w:spacing w:line="360" w:lineRule="auto"/>
        <w:jc w:val="left"/>
        <w:rPr>
          <w:ins w:id="0" w:author="式 兩儀" w:date="2025-03-17T09:23:00Z"/>
          <w:rFonts w:ascii="宋体" w:hAnsi="宋体"/>
          <w:szCs w:val="21"/>
        </w:rPr>
      </w:pPr>
      <w:r w:rsidRPr="002771A5">
        <w:rPr>
          <w:rFonts w:ascii="宋体" w:hAnsi="宋体" w:hint="eastAsia"/>
          <w:szCs w:val="21"/>
        </w:rPr>
        <w:t>2.联系人：</w:t>
      </w:r>
      <w:r w:rsidR="00411000" w:rsidRPr="002771A5">
        <w:rPr>
          <w:rFonts w:ascii="宋体" w:hAnsi="宋体" w:hint="eastAsia"/>
          <w:szCs w:val="21"/>
        </w:rPr>
        <w:t>鞠</w:t>
      </w:r>
      <w:r w:rsidRPr="002771A5">
        <w:rPr>
          <w:rFonts w:ascii="宋体" w:hAnsi="宋体" w:hint="eastAsia"/>
          <w:szCs w:val="21"/>
        </w:rPr>
        <w:t>老师 88317043</w:t>
      </w:r>
    </w:p>
    <w:p w:rsidR="003A56B9" w:rsidRPr="002771A5" w:rsidRDefault="001852F9">
      <w:pPr>
        <w:widowControl/>
        <w:spacing w:line="360" w:lineRule="auto"/>
        <w:jc w:val="left"/>
        <w:rPr>
          <w:rFonts w:ascii="宋体" w:hAnsi="宋体"/>
          <w:szCs w:val="21"/>
        </w:rPr>
      </w:pPr>
      <w:r w:rsidRPr="002771A5">
        <w:rPr>
          <w:rFonts w:ascii="宋体" w:hAnsi="宋体" w:hint="eastAsia"/>
          <w:szCs w:val="21"/>
        </w:rPr>
        <w:t>3.凡对本次采购提出询问及质疑，请与</w:t>
      </w:r>
      <w:r w:rsidR="00411000" w:rsidRPr="002771A5">
        <w:rPr>
          <w:rFonts w:ascii="宋体" w:hAnsi="宋体" w:hint="eastAsia"/>
          <w:szCs w:val="21"/>
        </w:rPr>
        <w:t>鞠</w:t>
      </w:r>
      <w:r w:rsidRPr="002771A5">
        <w:rPr>
          <w:rFonts w:ascii="宋体" w:hAnsi="宋体" w:hint="eastAsia"/>
          <w:szCs w:val="21"/>
        </w:rPr>
        <w:t>老师联系。</w:t>
      </w:r>
    </w:p>
    <w:p w:rsidR="003A56B9" w:rsidRPr="002771A5" w:rsidRDefault="001852F9">
      <w:pPr>
        <w:widowControl/>
        <w:spacing w:line="360" w:lineRule="auto"/>
        <w:jc w:val="left"/>
        <w:rPr>
          <w:rFonts w:ascii="宋体" w:hAnsi="宋体"/>
          <w:szCs w:val="21"/>
        </w:rPr>
      </w:pPr>
      <w:r w:rsidRPr="002771A5">
        <w:rPr>
          <w:rFonts w:ascii="宋体" w:hAnsi="宋体" w:hint="eastAsia"/>
          <w:szCs w:val="21"/>
        </w:rPr>
        <w:t>（1）</w:t>
      </w:r>
      <w:r w:rsidRPr="002771A5">
        <w:rPr>
          <w:rFonts w:ascii="宋体" w:hAnsi="宋体" w:hint="eastAsia"/>
          <w:szCs w:val="21"/>
        </w:rPr>
        <w:tab/>
        <w:t>对院内采购文件的质疑</w:t>
      </w:r>
    </w:p>
    <w:p w:rsidR="003A56B9" w:rsidRPr="002771A5" w:rsidRDefault="001852F9">
      <w:pPr>
        <w:widowControl/>
        <w:spacing w:line="360" w:lineRule="auto"/>
        <w:jc w:val="left"/>
        <w:rPr>
          <w:rFonts w:ascii="宋体" w:hAnsi="宋体"/>
          <w:szCs w:val="21"/>
        </w:rPr>
      </w:pPr>
      <w:r w:rsidRPr="002771A5">
        <w:rPr>
          <w:rFonts w:ascii="宋体" w:hAnsi="宋体" w:hint="eastAsia"/>
          <w:szCs w:val="21"/>
        </w:rPr>
        <w:t>供应商如认为采购文件存在不合理条款、歧视性条款的，供应商可向采购人就院内采购文件在自公告挂网之日起5个工作日内（以收到材料日期为准）以书面形式一次性向采购人提出</w:t>
      </w:r>
      <w:r w:rsidRPr="002771A5">
        <w:rPr>
          <w:rFonts w:ascii="宋体" w:hAnsi="宋体" w:hint="eastAsia"/>
          <w:szCs w:val="21"/>
        </w:rPr>
        <w:lastRenderedPageBreak/>
        <w:t>质疑。供应商的质疑应当有明确的请求和必要的证明材料，质疑函的提出须采用政府采购供应商质疑函范本格式。</w:t>
      </w:r>
    </w:p>
    <w:p w:rsidR="003A56B9" w:rsidRPr="002771A5" w:rsidRDefault="001852F9">
      <w:pPr>
        <w:widowControl/>
        <w:spacing w:line="360" w:lineRule="auto"/>
        <w:jc w:val="left"/>
        <w:rPr>
          <w:rFonts w:ascii="宋体" w:hAnsi="宋体"/>
          <w:szCs w:val="21"/>
        </w:rPr>
      </w:pPr>
      <w:r w:rsidRPr="002771A5">
        <w:rPr>
          <w:rFonts w:ascii="宋体" w:hAnsi="宋体" w:hint="eastAsia"/>
          <w:szCs w:val="21"/>
        </w:rPr>
        <w:t>（2）</w:t>
      </w:r>
      <w:r w:rsidRPr="002771A5">
        <w:rPr>
          <w:rFonts w:ascii="宋体" w:hAnsi="宋体" w:hint="eastAsia"/>
          <w:szCs w:val="21"/>
        </w:rPr>
        <w:tab/>
        <w:t>对中标结果的质疑</w:t>
      </w:r>
    </w:p>
    <w:p w:rsidR="003A56B9" w:rsidRPr="002771A5" w:rsidRDefault="001852F9">
      <w:pPr>
        <w:widowControl/>
        <w:spacing w:line="360" w:lineRule="auto"/>
        <w:jc w:val="left"/>
        <w:rPr>
          <w:rFonts w:ascii="宋体" w:hAnsi="宋体"/>
          <w:szCs w:val="21"/>
        </w:rPr>
      </w:pPr>
      <w:r w:rsidRPr="002771A5">
        <w:rPr>
          <w:rFonts w:ascii="宋体" w:hAnsi="宋体" w:hint="eastAsia"/>
          <w:szCs w:val="21"/>
        </w:rPr>
        <w:t>参与供应商对中标结果有异议的，应当在中标结果公告期限届满之日起7个工作日内（以收到材料日期为准）一次性依法向采购人提出书面质疑和必要的证明材料，质疑函的提出须采用政府采购供应商质疑函范本格式。</w:t>
      </w:r>
    </w:p>
    <w:p w:rsidR="003A56B9" w:rsidRPr="002771A5" w:rsidRDefault="001852F9">
      <w:pPr>
        <w:pStyle w:val="ab"/>
        <w:numPr>
          <w:ilvl w:val="0"/>
          <w:numId w:val="2"/>
        </w:numPr>
        <w:spacing w:line="360" w:lineRule="auto"/>
        <w:ind w:firstLineChars="0"/>
        <w:jc w:val="left"/>
        <w:rPr>
          <w:rFonts w:ascii="宋体" w:hAnsi="宋体"/>
          <w:b/>
          <w:szCs w:val="21"/>
        </w:rPr>
      </w:pPr>
      <w:r w:rsidRPr="002771A5">
        <w:rPr>
          <w:rFonts w:ascii="宋体" w:hAnsi="宋体" w:hint="eastAsia"/>
          <w:b/>
          <w:szCs w:val="21"/>
        </w:rPr>
        <w:t>评分细则</w:t>
      </w:r>
    </w:p>
    <w:tbl>
      <w:tblPr>
        <w:tblStyle w:val="TableGrid"/>
        <w:tblW w:w="8570" w:type="dxa"/>
        <w:jc w:val="center"/>
        <w:tblInd w:w="0" w:type="dxa"/>
        <w:tblBorders>
          <w:top w:val="double" w:sz="4" w:space="0" w:color="000000"/>
          <w:left w:val="double" w:sz="4" w:space="0" w:color="000000"/>
          <w:bottom w:val="double" w:sz="4" w:space="0" w:color="000000"/>
          <w:right w:val="double" w:sz="4" w:space="0" w:color="000000"/>
          <w:insideH w:val="single" w:sz="6" w:space="0" w:color="000000"/>
          <w:insideV w:val="single" w:sz="6" w:space="0" w:color="000000"/>
        </w:tblBorders>
        <w:tblCellMar>
          <w:top w:w="31" w:type="dxa"/>
          <w:left w:w="108" w:type="dxa"/>
          <w:right w:w="2" w:type="dxa"/>
        </w:tblCellMar>
        <w:tblLook w:val="04A0"/>
      </w:tblPr>
      <w:tblGrid>
        <w:gridCol w:w="739"/>
        <w:gridCol w:w="715"/>
        <w:gridCol w:w="2346"/>
        <w:gridCol w:w="4770"/>
      </w:tblGrid>
      <w:tr w:rsidR="003A56B9" w:rsidRPr="002771A5">
        <w:trPr>
          <w:trHeight w:val="353"/>
          <w:jc w:val="center"/>
        </w:trPr>
        <w:tc>
          <w:tcPr>
            <w:tcW w:w="739" w:type="dxa"/>
          </w:tcPr>
          <w:p w:rsidR="003A56B9" w:rsidRPr="002771A5" w:rsidRDefault="001852F9">
            <w:pPr>
              <w:spacing w:line="259" w:lineRule="auto"/>
              <w:ind w:left="52"/>
              <w:rPr>
                <w:kern w:val="0"/>
              </w:rPr>
            </w:pPr>
            <w:r w:rsidRPr="002771A5">
              <w:rPr>
                <w:kern w:val="0"/>
              </w:rPr>
              <w:t>序号</w:t>
            </w:r>
          </w:p>
        </w:tc>
        <w:tc>
          <w:tcPr>
            <w:tcW w:w="715" w:type="dxa"/>
          </w:tcPr>
          <w:p w:rsidR="003A56B9" w:rsidRPr="002771A5" w:rsidRDefault="001852F9">
            <w:pPr>
              <w:spacing w:line="259" w:lineRule="auto"/>
              <w:jc w:val="center"/>
              <w:rPr>
                <w:rFonts w:asciiTheme="minorEastAsia" w:eastAsiaTheme="minorEastAsia" w:hAnsiTheme="minorEastAsia" w:cs="Calibri"/>
                <w:kern w:val="0"/>
              </w:rPr>
            </w:pPr>
            <w:r w:rsidRPr="002771A5">
              <w:rPr>
                <w:rFonts w:asciiTheme="minorEastAsia" w:eastAsiaTheme="minorEastAsia" w:hAnsiTheme="minorEastAsia" w:cs="Calibri" w:hint="eastAsia"/>
                <w:kern w:val="0"/>
              </w:rPr>
              <w:t>分值</w:t>
            </w:r>
          </w:p>
        </w:tc>
        <w:tc>
          <w:tcPr>
            <w:tcW w:w="2346" w:type="dxa"/>
          </w:tcPr>
          <w:p w:rsidR="003A56B9" w:rsidRPr="002771A5" w:rsidRDefault="001852F9">
            <w:pPr>
              <w:spacing w:line="259" w:lineRule="auto"/>
              <w:ind w:right="106"/>
              <w:jc w:val="center"/>
              <w:rPr>
                <w:kern w:val="0"/>
              </w:rPr>
            </w:pPr>
            <w:r w:rsidRPr="002771A5">
              <w:rPr>
                <w:kern w:val="0"/>
              </w:rPr>
              <w:t>评分因素分项</w:t>
            </w:r>
          </w:p>
        </w:tc>
        <w:tc>
          <w:tcPr>
            <w:tcW w:w="4770" w:type="dxa"/>
          </w:tcPr>
          <w:p w:rsidR="003A56B9" w:rsidRPr="002771A5" w:rsidRDefault="001852F9">
            <w:pPr>
              <w:spacing w:line="259" w:lineRule="auto"/>
              <w:ind w:right="106"/>
              <w:jc w:val="center"/>
              <w:rPr>
                <w:kern w:val="0"/>
              </w:rPr>
            </w:pPr>
            <w:r w:rsidRPr="002771A5">
              <w:rPr>
                <w:kern w:val="0"/>
              </w:rPr>
              <w:t>评分标准</w:t>
            </w:r>
          </w:p>
        </w:tc>
      </w:tr>
      <w:tr w:rsidR="003A56B9" w:rsidRPr="002771A5">
        <w:trPr>
          <w:trHeight w:val="1090"/>
          <w:jc w:val="center"/>
        </w:trPr>
        <w:tc>
          <w:tcPr>
            <w:tcW w:w="739" w:type="dxa"/>
            <w:vAlign w:val="center"/>
          </w:tcPr>
          <w:p w:rsidR="003A56B9" w:rsidRPr="002771A5" w:rsidRDefault="001852F9">
            <w:pPr>
              <w:spacing w:line="259" w:lineRule="auto"/>
              <w:ind w:left="52"/>
              <w:rPr>
                <w:kern w:val="0"/>
              </w:rPr>
            </w:pPr>
            <w:r w:rsidRPr="002771A5">
              <w:rPr>
                <w:kern w:val="0"/>
              </w:rPr>
              <w:t>价格</w:t>
            </w:r>
          </w:p>
        </w:tc>
        <w:tc>
          <w:tcPr>
            <w:tcW w:w="715" w:type="dxa"/>
            <w:vAlign w:val="center"/>
          </w:tcPr>
          <w:p w:rsidR="003A56B9" w:rsidRPr="002771A5" w:rsidRDefault="001852F9">
            <w:pPr>
              <w:spacing w:line="259" w:lineRule="auto"/>
              <w:jc w:val="center"/>
              <w:rPr>
                <w:rFonts w:asciiTheme="minorEastAsia" w:eastAsiaTheme="minorEastAsia" w:hAnsiTheme="minorEastAsia" w:cs="Calibri"/>
                <w:kern w:val="0"/>
              </w:rPr>
            </w:pPr>
            <w:r w:rsidRPr="002771A5">
              <w:rPr>
                <w:rFonts w:asciiTheme="minorEastAsia" w:eastAsiaTheme="minorEastAsia" w:hAnsiTheme="minorEastAsia" w:cs="Calibri" w:hint="eastAsia"/>
                <w:kern w:val="0"/>
              </w:rPr>
              <w:t>30</w:t>
            </w:r>
          </w:p>
        </w:tc>
        <w:tc>
          <w:tcPr>
            <w:tcW w:w="2346" w:type="dxa"/>
            <w:vAlign w:val="center"/>
          </w:tcPr>
          <w:p w:rsidR="003A56B9" w:rsidRPr="002771A5" w:rsidRDefault="001852F9">
            <w:pPr>
              <w:spacing w:line="259" w:lineRule="auto"/>
              <w:jc w:val="center"/>
              <w:rPr>
                <w:kern w:val="0"/>
              </w:rPr>
            </w:pPr>
            <w:r w:rsidRPr="002771A5">
              <w:rPr>
                <w:rFonts w:hint="eastAsia"/>
                <w:kern w:val="0"/>
              </w:rPr>
              <w:t>评标价格</w:t>
            </w:r>
          </w:p>
        </w:tc>
        <w:tc>
          <w:tcPr>
            <w:tcW w:w="4770" w:type="dxa"/>
          </w:tcPr>
          <w:p w:rsidR="003A56B9" w:rsidRPr="002771A5" w:rsidRDefault="001852F9">
            <w:pPr>
              <w:spacing w:line="259" w:lineRule="auto"/>
              <w:rPr>
                <w:kern w:val="0"/>
                <w:lang w:eastAsia="zh-CN"/>
              </w:rPr>
            </w:pPr>
            <w:r w:rsidRPr="002771A5">
              <w:rPr>
                <w:kern w:val="0"/>
                <w:lang w:eastAsia="zh-CN"/>
              </w:rPr>
              <w:t>评标价格分数</w:t>
            </w:r>
            <w:r w:rsidRPr="002771A5">
              <w:rPr>
                <w:rFonts w:ascii="Calibri" w:eastAsia="Calibri" w:hAnsi="Calibri" w:cs="Calibri"/>
                <w:kern w:val="0"/>
                <w:lang w:eastAsia="zh-CN"/>
              </w:rPr>
              <w:t>=</w:t>
            </w:r>
            <w:r w:rsidRPr="002771A5">
              <w:rPr>
                <w:kern w:val="0"/>
                <w:lang w:eastAsia="zh-CN"/>
              </w:rPr>
              <w:t>（评标基准价</w:t>
            </w:r>
            <w:r w:rsidRPr="002771A5">
              <w:rPr>
                <w:rFonts w:ascii="Calibri" w:eastAsia="Calibri" w:hAnsi="Calibri" w:cs="Calibri"/>
                <w:kern w:val="0"/>
                <w:lang w:eastAsia="zh-CN"/>
              </w:rPr>
              <w:t>/</w:t>
            </w:r>
            <w:r w:rsidRPr="002771A5">
              <w:rPr>
                <w:kern w:val="0"/>
                <w:lang w:eastAsia="zh-CN"/>
              </w:rPr>
              <w:t>投标报价）</w:t>
            </w:r>
            <w:r w:rsidRPr="002771A5">
              <w:rPr>
                <w:rFonts w:ascii="Calibri" w:eastAsia="Calibri" w:hAnsi="Calibri" w:cs="Calibri"/>
                <w:kern w:val="0"/>
                <w:lang w:eastAsia="zh-CN"/>
              </w:rPr>
              <w:t>×</w:t>
            </w:r>
            <w:r w:rsidRPr="002771A5">
              <w:rPr>
                <w:kern w:val="0"/>
                <w:lang w:eastAsia="zh-CN"/>
              </w:rPr>
              <w:t>价格权重（</w:t>
            </w:r>
            <w:r w:rsidRPr="002771A5">
              <w:rPr>
                <w:rFonts w:asciiTheme="minorEastAsia" w:eastAsiaTheme="minorEastAsia" w:hAnsiTheme="minorEastAsia" w:cs="Calibri" w:hint="eastAsia"/>
                <w:kern w:val="0"/>
                <w:lang w:eastAsia="zh-CN"/>
              </w:rPr>
              <w:t>3</w:t>
            </w:r>
            <w:r w:rsidRPr="002771A5">
              <w:rPr>
                <w:rFonts w:ascii="Calibri" w:eastAsia="Calibri" w:hAnsi="Calibri" w:cs="Calibri"/>
                <w:kern w:val="0"/>
                <w:lang w:eastAsia="zh-CN"/>
              </w:rPr>
              <w:t>0%</w:t>
            </w:r>
            <w:r w:rsidRPr="002771A5">
              <w:rPr>
                <w:kern w:val="0"/>
                <w:lang w:eastAsia="zh-CN"/>
              </w:rPr>
              <w:t>）</w:t>
            </w:r>
            <w:r w:rsidRPr="002771A5">
              <w:rPr>
                <w:rFonts w:ascii="Calibri" w:eastAsia="Calibri" w:hAnsi="Calibri" w:cs="Calibri"/>
                <w:kern w:val="0"/>
                <w:lang w:eastAsia="zh-CN"/>
              </w:rPr>
              <w:t>×100</w:t>
            </w:r>
          </w:p>
          <w:p w:rsidR="003A56B9" w:rsidRPr="002771A5" w:rsidRDefault="001852F9">
            <w:pPr>
              <w:spacing w:line="259" w:lineRule="auto"/>
              <w:rPr>
                <w:kern w:val="0"/>
                <w:lang w:eastAsia="zh-CN"/>
              </w:rPr>
            </w:pPr>
            <w:r w:rsidRPr="002771A5">
              <w:rPr>
                <w:kern w:val="0"/>
                <w:lang w:eastAsia="zh-CN"/>
              </w:rPr>
              <w:t>备注：实质性响应招标文件要求且价格低的投标报价为评标基准价</w:t>
            </w:r>
          </w:p>
        </w:tc>
      </w:tr>
      <w:tr w:rsidR="003A56B9" w:rsidRPr="002771A5">
        <w:trPr>
          <w:trHeight w:val="1104"/>
          <w:jc w:val="center"/>
        </w:trPr>
        <w:tc>
          <w:tcPr>
            <w:tcW w:w="739" w:type="dxa"/>
            <w:vMerge w:val="restart"/>
            <w:vAlign w:val="center"/>
          </w:tcPr>
          <w:p w:rsidR="003A56B9" w:rsidRPr="002771A5" w:rsidRDefault="001852F9">
            <w:pPr>
              <w:spacing w:line="259" w:lineRule="auto"/>
              <w:jc w:val="center"/>
              <w:rPr>
                <w:kern w:val="0"/>
              </w:rPr>
            </w:pPr>
            <w:r w:rsidRPr="002771A5">
              <w:rPr>
                <w:kern w:val="0"/>
              </w:rPr>
              <w:t>商务部分</w:t>
            </w:r>
          </w:p>
        </w:tc>
        <w:tc>
          <w:tcPr>
            <w:tcW w:w="715" w:type="dxa"/>
            <w:vMerge w:val="restart"/>
            <w:vAlign w:val="center"/>
          </w:tcPr>
          <w:p w:rsidR="003A56B9" w:rsidRPr="002771A5" w:rsidRDefault="001852F9">
            <w:pPr>
              <w:spacing w:line="259" w:lineRule="auto"/>
              <w:jc w:val="center"/>
              <w:rPr>
                <w:rFonts w:asciiTheme="minorEastAsia" w:eastAsiaTheme="minorEastAsia" w:hAnsiTheme="minorEastAsia" w:cs="Calibri"/>
                <w:kern w:val="0"/>
              </w:rPr>
            </w:pPr>
            <w:r w:rsidRPr="002771A5">
              <w:rPr>
                <w:rFonts w:asciiTheme="minorEastAsia" w:eastAsiaTheme="minorEastAsia" w:hAnsiTheme="minorEastAsia" w:cs="Calibri" w:hint="eastAsia"/>
                <w:kern w:val="0"/>
              </w:rPr>
              <w:t>20</w:t>
            </w:r>
          </w:p>
        </w:tc>
        <w:tc>
          <w:tcPr>
            <w:tcW w:w="2346" w:type="dxa"/>
            <w:vAlign w:val="center"/>
          </w:tcPr>
          <w:p w:rsidR="003A56B9" w:rsidRPr="002771A5" w:rsidRDefault="001852F9">
            <w:pPr>
              <w:spacing w:line="259" w:lineRule="auto"/>
              <w:jc w:val="center"/>
              <w:rPr>
                <w:kern w:val="0"/>
              </w:rPr>
            </w:pPr>
            <w:r w:rsidRPr="002771A5">
              <w:rPr>
                <w:rFonts w:hint="eastAsia"/>
                <w:kern w:val="0"/>
              </w:rPr>
              <w:t>等保认证证明（</w:t>
            </w:r>
            <w:r w:rsidRPr="002771A5">
              <w:rPr>
                <w:rFonts w:hint="eastAsia"/>
                <w:kern w:val="0"/>
              </w:rPr>
              <w:t>4</w:t>
            </w:r>
            <w:r w:rsidRPr="002771A5">
              <w:rPr>
                <w:rFonts w:hint="eastAsia"/>
                <w:kern w:val="0"/>
              </w:rPr>
              <w:t>分）</w:t>
            </w:r>
          </w:p>
        </w:tc>
        <w:tc>
          <w:tcPr>
            <w:tcW w:w="4770" w:type="dxa"/>
          </w:tcPr>
          <w:p w:rsidR="003A56B9" w:rsidRPr="002771A5" w:rsidRDefault="001852F9">
            <w:pPr>
              <w:spacing w:line="259" w:lineRule="auto"/>
              <w:rPr>
                <w:kern w:val="0"/>
                <w:lang w:eastAsia="zh-CN"/>
              </w:rPr>
            </w:pPr>
            <w:r w:rsidRPr="002771A5">
              <w:rPr>
                <w:kern w:val="0"/>
                <w:lang w:eastAsia="zh-CN"/>
              </w:rPr>
              <w:t>投标人</w:t>
            </w:r>
            <w:r w:rsidRPr="002771A5">
              <w:rPr>
                <w:rFonts w:hint="eastAsia"/>
                <w:kern w:val="0"/>
                <w:lang w:eastAsia="zh-CN"/>
              </w:rPr>
              <w:t>所投产品厂商具有三级等保案例，能够提供案例客户三级等保历史测评报告</w:t>
            </w:r>
            <w:r w:rsidRPr="002771A5">
              <w:rPr>
                <w:rFonts w:hint="eastAsia"/>
                <w:kern w:val="0"/>
                <w:lang w:eastAsia="zh-CN"/>
              </w:rPr>
              <w:t>(</w:t>
            </w:r>
            <w:r w:rsidRPr="002771A5">
              <w:rPr>
                <w:rFonts w:hint="eastAsia"/>
                <w:kern w:val="0"/>
                <w:lang w:eastAsia="zh-CN"/>
              </w:rPr>
              <w:t>至少需包括首页、基本信息页，并加盖案例客户公章</w:t>
            </w:r>
            <w:r w:rsidRPr="002771A5">
              <w:rPr>
                <w:rFonts w:hint="eastAsia"/>
                <w:kern w:val="0"/>
                <w:lang w:eastAsia="zh-CN"/>
              </w:rPr>
              <w:t>)</w:t>
            </w:r>
            <w:r w:rsidRPr="002771A5">
              <w:rPr>
                <w:rFonts w:hint="eastAsia"/>
                <w:kern w:val="0"/>
                <w:lang w:eastAsia="zh-CN"/>
              </w:rPr>
              <w:t>及客户证明函的得</w:t>
            </w:r>
            <w:r w:rsidRPr="002771A5">
              <w:rPr>
                <w:rFonts w:hint="eastAsia"/>
                <w:kern w:val="0"/>
                <w:lang w:eastAsia="zh-CN"/>
              </w:rPr>
              <w:t>4</w:t>
            </w:r>
            <w:r w:rsidRPr="002771A5">
              <w:rPr>
                <w:rFonts w:hint="eastAsia"/>
                <w:kern w:val="0"/>
                <w:lang w:eastAsia="zh-CN"/>
              </w:rPr>
              <w:t>分，未提供或提供不全不得分。</w:t>
            </w:r>
          </w:p>
          <w:p w:rsidR="003A56B9" w:rsidRPr="002771A5" w:rsidRDefault="001852F9">
            <w:pPr>
              <w:spacing w:line="259" w:lineRule="auto"/>
              <w:rPr>
                <w:kern w:val="0"/>
                <w:lang w:eastAsia="zh-CN"/>
              </w:rPr>
            </w:pPr>
            <w:r w:rsidRPr="002771A5">
              <w:rPr>
                <w:rFonts w:hint="eastAsia"/>
                <w:kern w:val="0"/>
                <w:lang w:eastAsia="zh-CN"/>
              </w:rPr>
              <w:t>注：须提供证书复印件加盖公章，否则不予认可。</w:t>
            </w:r>
          </w:p>
        </w:tc>
      </w:tr>
      <w:tr w:rsidR="003A56B9" w:rsidRPr="002771A5">
        <w:trPr>
          <w:trHeight w:val="1104"/>
          <w:jc w:val="center"/>
        </w:trPr>
        <w:tc>
          <w:tcPr>
            <w:tcW w:w="0" w:type="auto"/>
            <w:vMerge/>
            <w:vAlign w:val="bottom"/>
          </w:tcPr>
          <w:p w:rsidR="003A56B9" w:rsidRPr="002771A5" w:rsidRDefault="003A56B9">
            <w:pPr>
              <w:spacing w:after="160" w:line="259" w:lineRule="auto"/>
              <w:rPr>
                <w:kern w:val="0"/>
                <w:lang w:eastAsia="zh-CN"/>
              </w:rPr>
            </w:pPr>
          </w:p>
        </w:tc>
        <w:tc>
          <w:tcPr>
            <w:tcW w:w="0" w:type="auto"/>
            <w:vMerge/>
          </w:tcPr>
          <w:p w:rsidR="003A56B9" w:rsidRPr="002771A5" w:rsidRDefault="003A56B9">
            <w:pPr>
              <w:spacing w:line="259" w:lineRule="auto"/>
              <w:jc w:val="center"/>
              <w:rPr>
                <w:rFonts w:asciiTheme="minorEastAsia" w:eastAsiaTheme="minorEastAsia" w:hAnsiTheme="minorEastAsia" w:cs="Calibri"/>
                <w:kern w:val="0"/>
                <w:lang w:eastAsia="zh-CN"/>
              </w:rPr>
            </w:pPr>
          </w:p>
        </w:tc>
        <w:tc>
          <w:tcPr>
            <w:tcW w:w="2346" w:type="dxa"/>
            <w:vAlign w:val="center"/>
          </w:tcPr>
          <w:p w:rsidR="003A56B9" w:rsidRPr="002771A5" w:rsidRDefault="001852F9">
            <w:pPr>
              <w:spacing w:line="259" w:lineRule="auto"/>
              <w:jc w:val="center"/>
              <w:rPr>
                <w:kern w:val="0"/>
                <w:lang w:eastAsia="zh-CN"/>
              </w:rPr>
            </w:pPr>
            <w:r w:rsidRPr="002771A5">
              <w:rPr>
                <w:rFonts w:hint="eastAsia"/>
                <w:kern w:val="0"/>
                <w:lang w:eastAsia="zh-CN"/>
              </w:rPr>
              <w:t>国产化适配证书（</w:t>
            </w:r>
            <w:r w:rsidRPr="002771A5">
              <w:rPr>
                <w:rFonts w:hint="eastAsia"/>
                <w:kern w:val="0"/>
                <w:lang w:eastAsia="zh-CN"/>
              </w:rPr>
              <w:t>6</w:t>
            </w:r>
            <w:r w:rsidRPr="002771A5">
              <w:rPr>
                <w:rFonts w:hint="eastAsia"/>
                <w:kern w:val="0"/>
                <w:lang w:eastAsia="zh-CN"/>
              </w:rPr>
              <w:t>分）</w:t>
            </w:r>
          </w:p>
        </w:tc>
        <w:tc>
          <w:tcPr>
            <w:tcW w:w="4770" w:type="dxa"/>
          </w:tcPr>
          <w:p w:rsidR="003A56B9" w:rsidRPr="002771A5" w:rsidRDefault="001852F9" w:rsidP="006F05D0">
            <w:pPr>
              <w:spacing w:line="259" w:lineRule="auto"/>
              <w:rPr>
                <w:kern w:val="0"/>
                <w:lang w:eastAsia="zh-CN"/>
              </w:rPr>
            </w:pPr>
            <w:r w:rsidRPr="002771A5">
              <w:rPr>
                <w:rFonts w:hint="eastAsia"/>
                <w:kern w:val="0"/>
                <w:lang w:eastAsia="zh-CN"/>
              </w:rPr>
              <w:t>提供国产化操作系统适配相关证书的，每提供一项认证得</w:t>
            </w:r>
            <w:r w:rsidRPr="002771A5">
              <w:rPr>
                <w:rFonts w:hint="eastAsia"/>
                <w:kern w:val="0"/>
                <w:lang w:eastAsia="zh-CN"/>
              </w:rPr>
              <w:t>2</w:t>
            </w:r>
            <w:r w:rsidRPr="002771A5">
              <w:rPr>
                <w:rFonts w:hint="eastAsia"/>
                <w:kern w:val="0"/>
                <w:lang w:eastAsia="zh-CN"/>
              </w:rPr>
              <w:t>分，最高得</w:t>
            </w:r>
            <w:r w:rsidRPr="002771A5">
              <w:rPr>
                <w:rFonts w:hint="eastAsia"/>
                <w:kern w:val="0"/>
                <w:lang w:eastAsia="zh-CN"/>
              </w:rPr>
              <w:t>6</w:t>
            </w:r>
            <w:r w:rsidRPr="002771A5">
              <w:rPr>
                <w:rFonts w:hint="eastAsia"/>
                <w:kern w:val="0"/>
                <w:lang w:eastAsia="zh-CN"/>
              </w:rPr>
              <w:t>分，未提供不得分。</w:t>
            </w:r>
          </w:p>
        </w:tc>
      </w:tr>
      <w:tr w:rsidR="003A56B9" w:rsidRPr="002771A5">
        <w:trPr>
          <w:trHeight w:val="1104"/>
          <w:jc w:val="center"/>
        </w:trPr>
        <w:tc>
          <w:tcPr>
            <w:tcW w:w="0" w:type="auto"/>
            <w:vMerge/>
            <w:vAlign w:val="bottom"/>
          </w:tcPr>
          <w:p w:rsidR="003A56B9" w:rsidRPr="002771A5" w:rsidRDefault="003A56B9">
            <w:pPr>
              <w:spacing w:after="160" w:line="259" w:lineRule="auto"/>
              <w:rPr>
                <w:kern w:val="0"/>
                <w:lang w:eastAsia="zh-CN"/>
              </w:rPr>
            </w:pPr>
          </w:p>
        </w:tc>
        <w:tc>
          <w:tcPr>
            <w:tcW w:w="0" w:type="auto"/>
            <w:vMerge/>
          </w:tcPr>
          <w:p w:rsidR="003A56B9" w:rsidRPr="002771A5" w:rsidRDefault="003A56B9">
            <w:pPr>
              <w:spacing w:line="259" w:lineRule="auto"/>
              <w:jc w:val="center"/>
              <w:rPr>
                <w:rFonts w:asciiTheme="minorEastAsia" w:eastAsiaTheme="minorEastAsia" w:hAnsiTheme="minorEastAsia" w:cs="Calibri"/>
                <w:kern w:val="0"/>
                <w:lang w:eastAsia="zh-CN"/>
              </w:rPr>
            </w:pPr>
          </w:p>
        </w:tc>
        <w:tc>
          <w:tcPr>
            <w:tcW w:w="2346" w:type="dxa"/>
            <w:vAlign w:val="center"/>
          </w:tcPr>
          <w:p w:rsidR="003A56B9" w:rsidRPr="002771A5" w:rsidRDefault="001852F9">
            <w:pPr>
              <w:spacing w:line="259" w:lineRule="auto"/>
              <w:jc w:val="center"/>
              <w:rPr>
                <w:kern w:val="0"/>
                <w:lang w:eastAsia="zh-CN"/>
              </w:rPr>
            </w:pPr>
            <w:r w:rsidRPr="002771A5">
              <w:rPr>
                <w:rFonts w:hint="eastAsia"/>
                <w:kern w:val="0"/>
                <w:lang w:eastAsia="zh-CN"/>
              </w:rPr>
              <w:t>著作权或专利证书（</w:t>
            </w:r>
            <w:r w:rsidRPr="002771A5">
              <w:rPr>
                <w:rFonts w:hint="eastAsia"/>
                <w:kern w:val="0"/>
                <w:lang w:eastAsia="zh-CN"/>
              </w:rPr>
              <w:t xml:space="preserve">4 </w:t>
            </w:r>
            <w:r w:rsidRPr="002771A5">
              <w:rPr>
                <w:rFonts w:hint="eastAsia"/>
                <w:kern w:val="0"/>
                <w:lang w:eastAsia="zh-CN"/>
              </w:rPr>
              <w:t>分）</w:t>
            </w:r>
          </w:p>
        </w:tc>
        <w:tc>
          <w:tcPr>
            <w:tcW w:w="4770" w:type="dxa"/>
          </w:tcPr>
          <w:p w:rsidR="003A56B9" w:rsidRPr="002771A5" w:rsidRDefault="001852F9">
            <w:pPr>
              <w:spacing w:line="259" w:lineRule="auto"/>
              <w:rPr>
                <w:kern w:val="0"/>
                <w:lang w:eastAsia="zh-CN"/>
              </w:rPr>
            </w:pPr>
            <w:r w:rsidRPr="002771A5">
              <w:rPr>
                <w:kern w:val="0"/>
                <w:lang w:eastAsia="zh-CN"/>
              </w:rPr>
              <w:t>投标人</w:t>
            </w:r>
            <w:r w:rsidRPr="002771A5">
              <w:rPr>
                <w:rFonts w:hint="eastAsia"/>
                <w:kern w:val="0"/>
                <w:lang w:eastAsia="zh-CN"/>
              </w:rPr>
              <w:t>所投软件需提供（</w:t>
            </w:r>
            <w:bookmarkStart w:id="1" w:name="OLE_LINK3"/>
            <w:r w:rsidRPr="002771A5">
              <w:rPr>
                <w:rFonts w:ascii="宋体" w:hAnsi="宋体" w:cs="宋体" w:hint="eastAsia"/>
                <w:kern w:val="0"/>
                <w:szCs w:val="21"/>
                <w:lang w:eastAsia="zh-CN"/>
              </w:rPr>
              <w:t>健康体检信息管理软件</w:t>
            </w:r>
            <w:bookmarkEnd w:id="1"/>
            <w:r w:rsidRPr="002771A5">
              <w:rPr>
                <w:rFonts w:hint="eastAsia"/>
                <w:kern w:val="0"/>
                <w:lang w:eastAsia="zh-CN"/>
              </w:rPr>
              <w:t>、体检中心预约管理软件、</w:t>
            </w:r>
            <w:r w:rsidRPr="002771A5">
              <w:rPr>
                <w:rFonts w:ascii="宋体" w:hAnsi="宋体" w:cs="宋体" w:hint="eastAsia"/>
                <w:kern w:val="0"/>
                <w:szCs w:val="21"/>
                <w:lang w:eastAsia="zh-CN"/>
              </w:rPr>
              <w:t>健康体检排队系统</w:t>
            </w:r>
            <w:r w:rsidRPr="002771A5">
              <w:rPr>
                <w:rFonts w:hint="eastAsia"/>
                <w:kern w:val="0"/>
                <w:lang w:eastAsia="zh-CN"/>
              </w:rPr>
              <w:t>、</w:t>
            </w:r>
            <w:r w:rsidRPr="002771A5">
              <w:rPr>
                <w:rFonts w:ascii="宋体" w:hAnsi="宋体" w:cs="宋体" w:hint="eastAsia"/>
                <w:kern w:val="0"/>
                <w:szCs w:val="21"/>
                <w:lang w:eastAsia="zh-CN"/>
              </w:rPr>
              <w:t>医疗导检系统</w:t>
            </w:r>
            <w:r w:rsidRPr="002771A5">
              <w:rPr>
                <w:rFonts w:hint="eastAsia"/>
                <w:kern w:val="0"/>
                <w:lang w:eastAsia="zh-CN"/>
              </w:rPr>
              <w:t>、评价系统移动端）著作权或专利证书，每提供一个得</w:t>
            </w:r>
            <w:r w:rsidRPr="002771A5">
              <w:rPr>
                <w:rFonts w:hint="eastAsia"/>
                <w:kern w:val="0"/>
                <w:lang w:eastAsia="zh-CN"/>
              </w:rPr>
              <w:t>1</w:t>
            </w:r>
            <w:r w:rsidRPr="002771A5">
              <w:rPr>
                <w:rFonts w:hint="eastAsia"/>
                <w:kern w:val="0"/>
                <w:lang w:eastAsia="zh-CN"/>
              </w:rPr>
              <w:t>分，最多得</w:t>
            </w:r>
            <w:r w:rsidRPr="002771A5">
              <w:rPr>
                <w:rFonts w:hint="eastAsia"/>
                <w:kern w:val="0"/>
                <w:lang w:eastAsia="zh-CN"/>
              </w:rPr>
              <w:t>4</w:t>
            </w:r>
            <w:r w:rsidRPr="002771A5">
              <w:rPr>
                <w:rFonts w:hint="eastAsia"/>
                <w:kern w:val="0"/>
                <w:lang w:eastAsia="zh-CN"/>
              </w:rPr>
              <w:t>分，未提供不得分。</w:t>
            </w:r>
          </w:p>
        </w:tc>
      </w:tr>
      <w:tr w:rsidR="003A56B9" w:rsidRPr="002771A5">
        <w:trPr>
          <w:trHeight w:val="1104"/>
          <w:jc w:val="center"/>
        </w:trPr>
        <w:tc>
          <w:tcPr>
            <w:tcW w:w="0" w:type="auto"/>
            <w:vMerge/>
            <w:vAlign w:val="bottom"/>
          </w:tcPr>
          <w:p w:rsidR="003A56B9" w:rsidRPr="002771A5" w:rsidRDefault="003A56B9">
            <w:pPr>
              <w:spacing w:after="160" w:line="259" w:lineRule="auto"/>
              <w:rPr>
                <w:kern w:val="0"/>
                <w:lang w:eastAsia="zh-CN"/>
              </w:rPr>
            </w:pPr>
          </w:p>
        </w:tc>
        <w:tc>
          <w:tcPr>
            <w:tcW w:w="0" w:type="auto"/>
            <w:vMerge/>
          </w:tcPr>
          <w:p w:rsidR="003A56B9" w:rsidRPr="002771A5" w:rsidRDefault="003A56B9">
            <w:pPr>
              <w:spacing w:line="259" w:lineRule="auto"/>
              <w:jc w:val="center"/>
              <w:rPr>
                <w:rFonts w:asciiTheme="minorEastAsia" w:eastAsiaTheme="minorEastAsia" w:hAnsiTheme="minorEastAsia" w:cs="Calibri"/>
                <w:kern w:val="0"/>
                <w:lang w:eastAsia="zh-CN"/>
              </w:rPr>
            </w:pPr>
          </w:p>
        </w:tc>
        <w:tc>
          <w:tcPr>
            <w:tcW w:w="2346" w:type="dxa"/>
            <w:vAlign w:val="center"/>
          </w:tcPr>
          <w:p w:rsidR="003A56B9" w:rsidRPr="002771A5" w:rsidRDefault="001852F9">
            <w:pPr>
              <w:spacing w:line="259" w:lineRule="auto"/>
              <w:jc w:val="center"/>
              <w:rPr>
                <w:kern w:val="0"/>
                <w:lang w:eastAsia="zh-CN"/>
              </w:rPr>
            </w:pPr>
            <w:r w:rsidRPr="002771A5">
              <w:rPr>
                <w:rFonts w:hint="eastAsia"/>
                <w:kern w:val="0"/>
                <w:lang w:eastAsia="zh-CN"/>
              </w:rPr>
              <w:t>投标人完成类似项目业绩情况（</w:t>
            </w:r>
            <w:r w:rsidRPr="002771A5">
              <w:rPr>
                <w:rFonts w:hint="eastAsia"/>
                <w:kern w:val="0"/>
                <w:lang w:eastAsia="zh-CN"/>
              </w:rPr>
              <w:t>6</w:t>
            </w:r>
            <w:r w:rsidRPr="002771A5">
              <w:rPr>
                <w:rFonts w:hint="eastAsia"/>
                <w:kern w:val="0"/>
                <w:lang w:eastAsia="zh-CN"/>
              </w:rPr>
              <w:t>分）</w:t>
            </w:r>
          </w:p>
        </w:tc>
        <w:tc>
          <w:tcPr>
            <w:tcW w:w="4770" w:type="dxa"/>
          </w:tcPr>
          <w:p w:rsidR="003A56B9" w:rsidRPr="002771A5" w:rsidRDefault="001852F9">
            <w:pPr>
              <w:spacing w:line="249" w:lineRule="auto"/>
              <w:ind w:right="101"/>
              <w:rPr>
                <w:kern w:val="0"/>
                <w:lang w:eastAsia="zh-CN"/>
              </w:rPr>
            </w:pPr>
            <w:r w:rsidRPr="002771A5">
              <w:rPr>
                <w:kern w:val="0"/>
                <w:lang w:eastAsia="zh-CN"/>
              </w:rPr>
              <w:t>根据投标人近三年（</w:t>
            </w:r>
            <w:r w:rsidRPr="002771A5">
              <w:rPr>
                <w:rFonts w:hint="eastAsia"/>
                <w:kern w:val="0"/>
                <w:lang w:eastAsia="zh-CN"/>
              </w:rPr>
              <w:t>2022</w:t>
            </w:r>
            <w:r w:rsidRPr="002771A5">
              <w:rPr>
                <w:kern w:val="0"/>
                <w:lang w:eastAsia="zh-CN"/>
              </w:rPr>
              <w:t>年至今）中国境内类似项目业绩进行评价，（须提供合同首页、合同金额页、盖章页复印件并加盖本单位公章），提供一个得</w:t>
            </w:r>
            <w:r w:rsidRPr="002771A5">
              <w:rPr>
                <w:rFonts w:hint="eastAsia"/>
                <w:kern w:val="0"/>
                <w:lang w:eastAsia="zh-CN"/>
              </w:rPr>
              <w:t>2</w:t>
            </w:r>
            <w:r w:rsidRPr="002771A5">
              <w:rPr>
                <w:kern w:val="0"/>
                <w:lang w:eastAsia="zh-CN"/>
              </w:rPr>
              <w:t>分，最多</w:t>
            </w:r>
            <w:r w:rsidRPr="002771A5">
              <w:rPr>
                <w:rFonts w:hint="eastAsia"/>
                <w:kern w:val="0"/>
                <w:lang w:eastAsia="zh-CN"/>
              </w:rPr>
              <w:t>6</w:t>
            </w:r>
            <w:r w:rsidRPr="002771A5">
              <w:rPr>
                <w:kern w:val="0"/>
                <w:lang w:eastAsia="zh-CN"/>
              </w:rPr>
              <w:t>分。</w:t>
            </w:r>
          </w:p>
        </w:tc>
      </w:tr>
      <w:tr w:rsidR="003A56B9" w:rsidRPr="002771A5">
        <w:trPr>
          <w:trHeight w:val="1105"/>
          <w:jc w:val="center"/>
        </w:trPr>
        <w:tc>
          <w:tcPr>
            <w:tcW w:w="739" w:type="dxa"/>
            <w:vMerge w:val="restart"/>
            <w:vAlign w:val="center"/>
          </w:tcPr>
          <w:p w:rsidR="003A56B9" w:rsidRPr="002771A5" w:rsidRDefault="001852F9">
            <w:pPr>
              <w:spacing w:line="259" w:lineRule="auto"/>
              <w:jc w:val="center"/>
              <w:rPr>
                <w:kern w:val="0"/>
              </w:rPr>
            </w:pPr>
            <w:r w:rsidRPr="002771A5">
              <w:rPr>
                <w:kern w:val="0"/>
              </w:rPr>
              <w:t>技术部分</w:t>
            </w:r>
          </w:p>
        </w:tc>
        <w:tc>
          <w:tcPr>
            <w:tcW w:w="715" w:type="dxa"/>
            <w:vMerge w:val="restart"/>
            <w:vAlign w:val="center"/>
          </w:tcPr>
          <w:p w:rsidR="003A56B9" w:rsidRPr="002771A5" w:rsidRDefault="001852F9">
            <w:pPr>
              <w:spacing w:line="259" w:lineRule="auto"/>
              <w:jc w:val="center"/>
              <w:rPr>
                <w:rFonts w:asciiTheme="minorEastAsia" w:eastAsiaTheme="minorEastAsia" w:hAnsiTheme="minorEastAsia" w:cs="Calibri"/>
                <w:kern w:val="0"/>
              </w:rPr>
            </w:pPr>
            <w:r w:rsidRPr="002771A5">
              <w:rPr>
                <w:rFonts w:asciiTheme="minorEastAsia" w:eastAsiaTheme="minorEastAsia" w:hAnsiTheme="minorEastAsia" w:cs="Calibri" w:hint="eastAsia"/>
                <w:kern w:val="0"/>
              </w:rPr>
              <w:t>50</w:t>
            </w:r>
          </w:p>
        </w:tc>
        <w:tc>
          <w:tcPr>
            <w:tcW w:w="2346" w:type="dxa"/>
            <w:vAlign w:val="center"/>
          </w:tcPr>
          <w:p w:rsidR="003A56B9" w:rsidRPr="002771A5" w:rsidRDefault="001852F9">
            <w:pPr>
              <w:spacing w:line="259" w:lineRule="auto"/>
              <w:jc w:val="center"/>
              <w:rPr>
                <w:kern w:val="0"/>
              </w:rPr>
            </w:pPr>
            <w:r w:rsidRPr="002771A5">
              <w:rPr>
                <w:rFonts w:hint="eastAsia"/>
                <w:kern w:val="0"/>
              </w:rPr>
              <w:t>技术参数响应（</w:t>
            </w:r>
            <w:r w:rsidRPr="002771A5">
              <w:rPr>
                <w:rFonts w:hint="eastAsia"/>
                <w:kern w:val="0"/>
              </w:rPr>
              <w:t>20</w:t>
            </w:r>
            <w:r w:rsidRPr="002771A5">
              <w:rPr>
                <w:rFonts w:hint="eastAsia"/>
                <w:kern w:val="0"/>
              </w:rPr>
              <w:t>分）</w:t>
            </w:r>
          </w:p>
        </w:tc>
        <w:tc>
          <w:tcPr>
            <w:tcW w:w="4770" w:type="dxa"/>
            <w:vAlign w:val="center"/>
          </w:tcPr>
          <w:p w:rsidR="003A56B9" w:rsidRPr="002771A5" w:rsidRDefault="001852F9">
            <w:pPr>
              <w:spacing w:line="249" w:lineRule="auto"/>
              <w:ind w:right="101"/>
              <w:rPr>
                <w:kern w:val="0"/>
                <w:lang w:eastAsia="zh-CN"/>
              </w:rPr>
            </w:pPr>
            <w:r w:rsidRPr="002771A5">
              <w:rPr>
                <w:rFonts w:hint="eastAsia"/>
                <w:kern w:val="0"/>
                <w:lang w:eastAsia="zh-CN"/>
              </w:rPr>
              <w:t>技术参数满分</w:t>
            </w:r>
            <w:r w:rsidRPr="002771A5">
              <w:rPr>
                <w:rFonts w:hint="eastAsia"/>
                <w:kern w:val="0"/>
                <w:lang w:eastAsia="zh-CN"/>
              </w:rPr>
              <w:t>20</w:t>
            </w:r>
            <w:r w:rsidRPr="002771A5">
              <w:rPr>
                <w:rFonts w:hint="eastAsia"/>
                <w:kern w:val="0"/>
                <w:lang w:eastAsia="zh-CN"/>
              </w:rPr>
              <w:t>分，技术参数每有一项负偏离（不满足）则扣</w:t>
            </w:r>
            <w:r w:rsidRPr="002771A5">
              <w:rPr>
                <w:rFonts w:hint="eastAsia"/>
                <w:kern w:val="0"/>
                <w:lang w:eastAsia="zh-CN"/>
              </w:rPr>
              <w:t>2</w:t>
            </w:r>
            <w:r w:rsidRPr="002771A5">
              <w:rPr>
                <w:rFonts w:hint="eastAsia"/>
                <w:kern w:val="0"/>
                <w:lang w:eastAsia="zh-CN"/>
              </w:rPr>
              <w:t>分，扣到零分为止；漏报技术条款视为该条不满足。</w:t>
            </w:r>
          </w:p>
        </w:tc>
      </w:tr>
      <w:tr w:rsidR="003A56B9" w:rsidRPr="002771A5">
        <w:trPr>
          <w:trHeight w:val="1105"/>
          <w:jc w:val="center"/>
        </w:trPr>
        <w:tc>
          <w:tcPr>
            <w:tcW w:w="739" w:type="dxa"/>
            <w:vMerge/>
            <w:vAlign w:val="center"/>
          </w:tcPr>
          <w:p w:rsidR="003A56B9" w:rsidRPr="002771A5" w:rsidRDefault="003A56B9">
            <w:pPr>
              <w:spacing w:line="259" w:lineRule="auto"/>
              <w:jc w:val="center"/>
              <w:rPr>
                <w:kern w:val="0"/>
                <w:lang w:eastAsia="zh-CN"/>
              </w:rPr>
            </w:pPr>
          </w:p>
        </w:tc>
        <w:tc>
          <w:tcPr>
            <w:tcW w:w="715" w:type="dxa"/>
            <w:vMerge/>
            <w:vAlign w:val="center"/>
          </w:tcPr>
          <w:p w:rsidR="003A56B9" w:rsidRPr="002771A5" w:rsidRDefault="003A56B9">
            <w:pPr>
              <w:spacing w:line="259" w:lineRule="auto"/>
              <w:rPr>
                <w:kern w:val="0"/>
                <w:lang w:eastAsia="zh-CN"/>
              </w:rPr>
            </w:pPr>
          </w:p>
        </w:tc>
        <w:tc>
          <w:tcPr>
            <w:tcW w:w="2346" w:type="dxa"/>
            <w:vAlign w:val="center"/>
          </w:tcPr>
          <w:p w:rsidR="003A56B9" w:rsidRPr="002771A5" w:rsidRDefault="001852F9">
            <w:pPr>
              <w:spacing w:line="259" w:lineRule="auto"/>
              <w:jc w:val="center"/>
              <w:rPr>
                <w:kern w:val="0"/>
              </w:rPr>
            </w:pPr>
            <w:r w:rsidRPr="002771A5">
              <w:rPr>
                <w:rFonts w:hint="eastAsia"/>
                <w:kern w:val="0"/>
              </w:rPr>
              <w:t>整体服务方案（</w:t>
            </w:r>
            <w:r w:rsidRPr="002771A5">
              <w:rPr>
                <w:rFonts w:hint="eastAsia"/>
                <w:kern w:val="0"/>
              </w:rPr>
              <w:t xml:space="preserve">10 </w:t>
            </w:r>
            <w:r w:rsidRPr="002771A5">
              <w:rPr>
                <w:rFonts w:hint="eastAsia"/>
                <w:kern w:val="0"/>
              </w:rPr>
              <w:t>分）</w:t>
            </w:r>
          </w:p>
        </w:tc>
        <w:tc>
          <w:tcPr>
            <w:tcW w:w="4770" w:type="dxa"/>
          </w:tcPr>
          <w:p w:rsidR="003A56B9" w:rsidRPr="002771A5" w:rsidRDefault="001852F9">
            <w:pPr>
              <w:spacing w:line="249" w:lineRule="auto"/>
              <w:ind w:right="101"/>
              <w:rPr>
                <w:kern w:val="0"/>
                <w:lang w:eastAsia="zh-CN"/>
              </w:rPr>
            </w:pPr>
            <w:r w:rsidRPr="002771A5">
              <w:rPr>
                <w:rFonts w:hint="eastAsia"/>
                <w:kern w:val="0"/>
                <w:lang w:eastAsia="zh-CN"/>
              </w:rPr>
              <w:t>提供整体服务方案。包含但不限于（服务流程，人员配备，服务计划）。</w:t>
            </w:r>
          </w:p>
          <w:p w:rsidR="003A56B9" w:rsidRPr="002771A5" w:rsidRDefault="00C54E66">
            <w:pPr>
              <w:spacing w:line="249" w:lineRule="auto"/>
              <w:ind w:right="101"/>
              <w:rPr>
                <w:kern w:val="0"/>
                <w:lang w:eastAsia="zh-CN"/>
              </w:rPr>
            </w:pPr>
            <w:r w:rsidRPr="002771A5">
              <w:rPr>
                <w:rFonts w:asciiTheme="minorEastAsia" w:eastAsiaTheme="minorEastAsia" w:hAnsiTheme="minorEastAsia" w:hint="eastAsia"/>
                <w:szCs w:val="21"/>
                <w:lang w:eastAsia="zh-CN"/>
              </w:rPr>
              <w:t>（1）</w:t>
            </w:r>
            <w:bookmarkStart w:id="2" w:name="OLE_LINK2"/>
            <w:r w:rsidR="001852F9" w:rsidRPr="002771A5">
              <w:rPr>
                <w:rFonts w:hint="eastAsia"/>
                <w:kern w:val="0"/>
                <w:lang w:eastAsia="zh-CN"/>
              </w:rPr>
              <w:t>方案</w:t>
            </w:r>
            <w:bookmarkEnd w:id="2"/>
            <w:r w:rsidR="001852F9" w:rsidRPr="002771A5">
              <w:rPr>
                <w:rFonts w:hint="eastAsia"/>
                <w:kern w:val="0"/>
                <w:lang w:eastAsia="zh-CN"/>
              </w:rPr>
              <w:t>涵盖上述内容且全面详实，符合采购项目相关服务需求得</w:t>
            </w:r>
            <w:r w:rsidR="001852F9" w:rsidRPr="002771A5">
              <w:rPr>
                <w:rFonts w:hint="eastAsia"/>
                <w:kern w:val="0"/>
                <w:lang w:eastAsia="zh-CN"/>
              </w:rPr>
              <w:t>10</w:t>
            </w:r>
            <w:r w:rsidR="001852F9" w:rsidRPr="002771A5">
              <w:rPr>
                <w:rFonts w:hint="eastAsia"/>
                <w:kern w:val="0"/>
                <w:lang w:eastAsia="zh-CN"/>
              </w:rPr>
              <w:t>分；</w:t>
            </w:r>
          </w:p>
          <w:p w:rsidR="003A56B9" w:rsidRPr="002771A5" w:rsidRDefault="00C54E66">
            <w:pPr>
              <w:spacing w:line="249" w:lineRule="auto"/>
              <w:ind w:right="101"/>
              <w:rPr>
                <w:kern w:val="0"/>
                <w:lang w:eastAsia="zh-CN"/>
              </w:rPr>
            </w:pPr>
            <w:r w:rsidRPr="002771A5">
              <w:rPr>
                <w:rFonts w:asciiTheme="minorEastAsia" w:eastAsiaTheme="minorEastAsia" w:hAnsiTheme="minorEastAsia" w:hint="eastAsia"/>
                <w:szCs w:val="21"/>
                <w:lang w:eastAsia="zh-CN"/>
              </w:rPr>
              <w:t>（2）</w:t>
            </w:r>
            <w:r w:rsidR="00F7708B" w:rsidRPr="002771A5">
              <w:rPr>
                <w:rFonts w:hint="eastAsia"/>
                <w:kern w:val="0"/>
                <w:lang w:eastAsia="zh-CN"/>
              </w:rPr>
              <w:t>方案</w:t>
            </w:r>
            <w:r w:rsidR="001852F9" w:rsidRPr="002771A5">
              <w:rPr>
                <w:rFonts w:hint="eastAsia"/>
                <w:kern w:val="0"/>
                <w:lang w:eastAsia="zh-CN"/>
              </w:rPr>
              <w:t>内容完整，基本符合采购项目相关服务需求得</w:t>
            </w:r>
            <w:r w:rsidR="00F66B19">
              <w:rPr>
                <w:rFonts w:hint="eastAsia"/>
                <w:kern w:val="0"/>
                <w:lang w:eastAsia="zh-CN"/>
              </w:rPr>
              <w:t>5</w:t>
            </w:r>
            <w:r w:rsidR="001852F9" w:rsidRPr="002771A5">
              <w:rPr>
                <w:rFonts w:hint="eastAsia"/>
                <w:kern w:val="0"/>
                <w:lang w:eastAsia="zh-CN"/>
              </w:rPr>
              <w:t>分；</w:t>
            </w:r>
          </w:p>
          <w:p w:rsidR="003A56B9" w:rsidRPr="002771A5" w:rsidRDefault="00C54E66">
            <w:pPr>
              <w:spacing w:line="249" w:lineRule="auto"/>
              <w:ind w:right="101"/>
              <w:rPr>
                <w:kern w:val="0"/>
                <w:lang w:eastAsia="zh-CN"/>
              </w:rPr>
            </w:pPr>
            <w:r w:rsidRPr="002771A5">
              <w:rPr>
                <w:rFonts w:asciiTheme="minorEastAsia" w:eastAsiaTheme="minorEastAsia" w:hAnsiTheme="minorEastAsia" w:hint="eastAsia"/>
                <w:szCs w:val="21"/>
                <w:lang w:eastAsia="zh-CN"/>
              </w:rPr>
              <w:t>（3）</w:t>
            </w:r>
            <w:r w:rsidR="001852F9" w:rsidRPr="002771A5">
              <w:rPr>
                <w:rFonts w:hint="eastAsia"/>
                <w:kern w:val="0"/>
                <w:lang w:eastAsia="zh-CN"/>
              </w:rPr>
              <w:t>方案内容不够完整，不符合采购项目相关</w:t>
            </w:r>
            <w:r w:rsidR="001852F9" w:rsidRPr="002771A5">
              <w:rPr>
                <w:rFonts w:hint="eastAsia"/>
                <w:kern w:val="0"/>
                <w:lang w:eastAsia="zh-CN"/>
              </w:rPr>
              <w:lastRenderedPageBreak/>
              <w:t>服务需求得</w:t>
            </w:r>
            <w:r w:rsidR="001852F9" w:rsidRPr="002771A5">
              <w:rPr>
                <w:rFonts w:hint="eastAsia"/>
                <w:kern w:val="0"/>
                <w:lang w:eastAsia="zh-CN"/>
              </w:rPr>
              <w:t>2</w:t>
            </w:r>
            <w:r w:rsidR="001852F9" w:rsidRPr="002771A5">
              <w:rPr>
                <w:rFonts w:hint="eastAsia"/>
                <w:kern w:val="0"/>
                <w:lang w:eastAsia="zh-CN"/>
              </w:rPr>
              <w:t>分；</w:t>
            </w:r>
          </w:p>
          <w:p w:rsidR="003A56B9" w:rsidRPr="002771A5" w:rsidRDefault="00C54E66" w:rsidP="00C54E66">
            <w:pPr>
              <w:spacing w:line="249" w:lineRule="auto"/>
              <w:ind w:right="101"/>
              <w:rPr>
                <w:kern w:val="0"/>
              </w:rPr>
            </w:pPr>
            <w:r w:rsidRPr="002771A5">
              <w:rPr>
                <w:rFonts w:asciiTheme="minorEastAsia" w:eastAsiaTheme="minorEastAsia" w:hAnsiTheme="minorEastAsia" w:hint="eastAsia"/>
                <w:szCs w:val="21"/>
              </w:rPr>
              <w:t>（</w:t>
            </w:r>
            <w:r w:rsidRPr="002771A5">
              <w:rPr>
                <w:rFonts w:asciiTheme="minorEastAsia" w:eastAsiaTheme="minorEastAsia" w:hAnsiTheme="minorEastAsia" w:hint="eastAsia"/>
                <w:szCs w:val="21"/>
                <w:lang w:eastAsia="zh-CN"/>
              </w:rPr>
              <w:t>4</w:t>
            </w:r>
            <w:r w:rsidRPr="002771A5">
              <w:rPr>
                <w:rFonts w:asciiTheme="minorEastAsia" w:eastAsiaTheme="minorEastAsia" w:hAnsiTheme="minorEastAsia" w:hint="eastAsia"/>
                <w:szCs w:val="21"/>
              </w:rPr>
              <w:t>）</w:t>
            </w:r>
            <w:r w:rsidR="001852F9" w:rsidRPr="002771A5">
              <w:rPr>
                <w:rFonts w:hint="eastAsia"/>
                <w:kern w:val="0"/>
              </w:rPr>
              <w:t>未提供不得分。</w:t>
            </w:r>
          </w:p>
        </w:tc>
      </w:tr>
      <w:tr w:rsidR="003A56B9" w:rsidRPr="002771A5">
        <w:trPr>
          <w:trHeight w:val="1110"/>
          <w:jc w:val="center"/>
        </w:trPr>
        <w:tc>
          <w:tcPr>
            <w:tcW w:w="739" w:type="dxa"/>
            <w:vMerge/>
          </w:tcPr>
          <w:p w:rsidR="003A56B9" w:rsidRPr="002771A5" w:rsidRDefault="003A56B9">
            <w:pPr>
              <w:spacing w:after="160" w:line="259" w:lineRule="auto"/>
              <w:rPr>
                <w:kern w:val="0"/>
              </w:rPr>
            </w:pPr>
          </w:p>
        </w:tc>
        <w:tc>
          <w:tcPr>
            <w:tcW w:w="715" w:type="dxa"/>
            <w:vMerge/>
          </w:tcPr>
          <w:p w:rsidR="003A56B9" w:rsidRPr="002771A5" w:rsidRDefault="003A56B9">
            <w:pPr>
              <w:spacing w:after="160" w:line="259" w:lineRule="auto"/>
              <w:rPr>
                <w:kern w:val="0"/>
              </w:rPr>
            </w:pPr>
          </w:p>
        </w:tc>
        <w:tc>
          <w:tcPr>
            <w:tcW w:w="2346" w:type="dxa"/>
            <w:vAlign w:val="center"/>
          </w:tcPr>
          <w:p w:rsidR="003A56B9" w:rsidRPr="002771A5" w:rsidRDefault="001852F9">
            <w:pPr>
              <w:spacing w:line="259" w:lineRule="auto"/>
              <w:jc w:val="center"/>
              <w:rPr>
                <w:kern w:val="0"/>
              </w:rPr>
            </w:pPr>
            <w:r w:rsidRPr="002771A5">
              <w:rPr>
                <w:rFonts w:hint="eastAsia"/>
                <w:kern w:val="0"/>
              </w:rPr>
              <w:t>项目培训方案（</w:t>
            </w:r>
            <w:r w:rsidRPr="002771A5">
              <w:rPr>
                <w:rFonts w:hint="eastAsia"/>
                <w:kern w:val="0"/>
              </w:rPr>
              <w:t xml:space="preserve">10 </w:t>
            </w:r>
            <w:r w:rsidRPr="002771A5">
              <w:rPr>
                <w:rFonts w:hint="eastAsia"/>
                <w:kern w:val="0"/>
              </w:rPr>
              <w:t>分）</w:t>
            </w:r>
          </w:p>
        </w:tc>
        <w:tc>
          <w:tcPr>
            <w:tcW w:w="4770" w:type="dxa"/>
          </w:tcPr>
          <w:p w:rsidR="003A56B9" w:rsidRPr="002771A5" w:rsidRDefault="001852F9">
            <w:pPr>
              <w:spacing w:line="259" w:lineRule="auto"/>
              <w:rPr>
                <w:kern w:val="0"/>
                <w:lang w:eastAsia="zh-CN"/>
              </w:rPr>
            </w:pPr>
            <w:r w:rsidRPr="002771A5">
              <w:rPr>
                <w:rFonts w:hint="eastAsia"/>
                <w:kern w:val="0"/>
                <w:lang w:eastAsia="zh-CN"/>
              </w:rPr>
              <w:t>提供项目培训方案。包含但不限于（培训方式、培训目标、培训计划、培训内容）。</w:t>
            </w:r>
          </w:p>
          <w:p w:rsidR="003A56B9" w:rsidRPr="002771A5" w:rsidRDefault="00C54E66">
            <w:pPr>
              <w:spacing w:line="259" w:lineRule="auto"/>
              <w:rPr>
                <w:kern w:val="0"/>
                <w:lang w:eastAsia="zh-CN"/>
              </w:rPr>
            </w:pPr>
            <w:r w:rsidRPr="002771A5">
              <w:rPr>
                <w:rFonts w:asciiTheme="minorEastAsia" w:eastAsiaTheme="minorEastAsia" w:hAnsiTheme="minorEastAsia" w:hint="eastAsia"/>
                <w:szCs w:val="21"/>
                <w:lang w:eastAsia="zh-CN"/>
              </w:rPr>
              <w:t>（1）</w:t>
            </w:r>
            <w:r w:rsidR="001852F9" w:rsidRPr="002771A5">
              <w:rPr>
                <w:rFonts w:hint="eastAsia"/>
                <w:kern w:val="0"/>
                <w:lang w:eastAsia="zh-CN"/>
              </w:rPr>
              <w:t>方案涵盖上述内容且全面详实，符合采购项目相关服务需求得</w:t>
            </w:r>
            <w:r w:rsidR="001852F9" w:rsidRPr="002771A5">
              <w:rPr>
                <w:rFonts w:hint="eastAsia"/>
                <w:kern w:val="0"/>
                <w:lang w:eastAsia="zh-CN"/>
              </w:rPr>
              <w:t>10</w:t>
            </w:r>
            <w:r w:rsidR="001852F9" w:rsidRPr="002771A5">
              <w:rPr>
                <w:rFonts w:hint="eastAsia"/>
                <w:kern w:val="0"/>
                <w:lang w:eastAsia="zh-CN"/>
              </w:rPr>
              <w:t>分；</w:t>
            </w:r>
          </w:p>
          <w:p w:rsidR="003A56B9" w:rsidRPr="002771A5" w:rsidRDefault="00C54E66">
            <w:pPr>
              <w:spacing w:line="259" w:lineRule="auto"/>
              <w:rPr>
                <w:kern w:val="0"/>
                <w:lang w:eastAsia="zh-CN"/>
              </w:rPr>
            </w:pPr>
            <w:r w:rsidRPr="002771A5">
              <w:rPr>
                <w:rFonts w:asciiTheme="minorEastAsia" w:eastAsiaTheme="minorEastAsia" w:hAnsiTheme="minorEastAsia" w:hint="eastAsia"/>
                <w:szCs w:val="21"/>
                <w:lang w:eastAsia="zh-CN"/>
              </w:rPr>
              <w:t>（2）</w:t>
            </w:r>
            <w:r w:rsidR="002771A5" w:rsidRPr="002771A5">
              <w:rPr>
                <w:rFonts w:hint="eastAsia"/>
                <w:kern w:val="0"/>
                <w:lang w:eastAsia="zh-CN"/>
              </w:rPr>
              <w:t>方案</w:t>
            </w:r>
            <w:r w:rsidR="001852F9" w:rsidRPr="002771A5">
              <w:rPr>
                <w:rFonts w:hint="eastAsia"/>
                <w:kern w:val="0"/>
                <w:lang w:eastAsia="zh-CN"/>
              </w:rPr>
              <w:t>内容完整，基本符合采购项目相关服务需求得</w:t>
            </w:r>
            <w:r w:rsidR="00F66B19">
              <w:rPr>
                <w:rFonts w:hint="eastAsia"/>
                <w:kern w:val="0"/>
                <w:lang w:eastAsia="zh-CN"/>
              </w:rPr>
              <w:t>5</w:t>
            </w:r>
            <w:r w:rsidR="001852F9" w:rsidRPr="002771A5">
              <w:rPr>
                <w:rFonts w:hint="eastAsia"/>
                <w:kern w:val="0"/>
                <w:lang w:eastAsia="zh-CN"/>
              </w:rPr>
              <w:t>分；</w:t>
            </w:r>
          </w:p>
          <w:p w:rsidR="003A56B9" w:rsidRPr="002771A5" w:rsidRDefault="00C54E66">
            <w:pPr>
              <w:spacing w:line="259" w:lineRule="auto"/>
              <w:rPr>
                <w:kern w:val="0"/>
                <w:lang w:eastAsia="zh-CN"/>
              </w:rPr>
            </w:pPr>
            <w:r w:rsidRPr="002771A5">
              <w:rPr>
                <w:rFonts w:asciiTheme="minorEastAsia" w:eastAsiaTheme="minorEastAsia" w:hAnsiTheme="minorEastAsia" w:hint="eastAsia"/>
                <w:szCs w:val="21"/>
                <w:lang w:eastAsia="zh-CN"/>
              </w:rPr>
              <w:t>（3）</w:t>
            </w:r>
            <w:r w:rsidR="001852F9" w:rsidRPr="002771A5">
              <w:rPr>
                <w:rFonts w:hint="eastAsia"/>
                <w:kern w:val="0"/>
                <w:lang w:eastAsia="zh-CN"/>
              </w:rPr>
              <w:t>方案内容不够完整，不符合采购项目相关服务需求得</w:t>
            </w:r>
            <w:r w:rsidR="00F66B19">
              <w:rPr>
                <w:rFonts w:hint="eastAsia"/>
                <w:kern w:val="0"/>
                <w:lang w:eastAsia="zh-CN"/>
              </w:rPr>
              <w:t>2</w:t>
            </w:r>
            <w:r w:rsidR="001852F9" w:rsidRPr="002771A5">
              <w:rPr>
                <w:rFonts w:hint="eastAsia"/>
                <w:kern w:val="0"/>
                <w:lang w:eastAsia="zh-CN"/>
              </w:rPr>
              <w:t>分；</w:t>
            </w:r>
          </w:p>
          <w:p w:rsidR="003A56B9" w:rsidRPr="002771A5" w:rsidRDefault="001852F9">
            <w:pPr>
              <w:spacing w:line="259" w:lineRule="auto"/>
              <w:rPr>
                <w:kern w:val="0"/>
              </w:rPr>
            </w:pPr>
            <w:r w:rsidRPr="002771A5">
              <w:rPr>
                <w:rFonts w:hint="eastAsia"/>
                <w:kern w:val="0"/>
              </w:rPr>
              <w:t>未提供不得分。</w:t>
            </w:r>
          </w:p>
        </w:tc>
      </w:tr>
      <w:tr w:rsidR="003A56B9" w:rsidRPr="002771A5">
        <w:trPr>
          <w:trHeight w:val="1376"/>
          <w:jc w:val="center"/>
        </w:trPr>
        <w:tc>
          <w:tcPr>
            <w:tcW w:w="739" w:type="dxa"/>
            <w:vMerge/>
          </w:tcPr>
          <w:p w:rsidR="003A56B9" w:rsidRPr="002771A5" w:rsidRDefault="003A56B9">
            <w:pPr>
              <w:spacing w:after="160" w:line="259" w:lineRule="auto"/>
              <w:rPr>
                <w:kern w:val="0"/>
              </w:rPr>
            </w:pPr>
          </w:p>
        </w:tc>
        <w:tc>
          <w:tcPr>
            <w:tcW w:w="715" w:type="dxa"/>
            <w:vMerge/>
          </w:tcPr>
          <w:p w:rsidR="003A56B9" w:rsidRPr="002771A5" w:rsidRDefault="003A56B9">
            <w:pPr>
              <w:spacing w:after="160" w:line="259" w:lineRule="auto"/>
              <w:rPr>
                <w:kern w:val="0"/>
              </w:rPr>
            </w:pPr>
          </w:p>
        </w:tc>
        <w:tc>
          <w:tcPr>
            <w:tcW w:w="2346" w:type="dxa"/>
            <w:vAlign w:val="center"/>
          </w:tcPr>
          <w:p w:rsidR="003A56B9" w:rsidRPr="002771A5" w:rsidRDefault="001852F9">
            <w:pPr>
              <w:spacing w:line="259" w:lineRule="auto"/>
              <w:jc w:val="center"/>
              <w:rPr>
                <w:kern w:val="0"/>
              </w:rPr>
            </w:pPr>
            <w:r w:rsidRPr="002771A5">
              <w:rPr>
                <w:rFonts w:hint="eastAsia"/>
                <w:kern w:val="0"/>
              </w:rPr>
              <w:t>售后服务方案（</w:t>
            </w:r>
            <w:r w:rsidRPr="002771A5">
              <w:rPr>
                <w:rFonts w:hint="eastAsia"/>
                <w:kern w:val="0"/>
              </w:rPr>
              <w:t xml:space="preserve">10 </w:t>
            </w:r>
            <w:r w:rsidRPr="002771A5">
              <w:rPr>
                <w:rFonts w:hint="eastAsia"/>
                <w:kern w:val="0"/>
              </w:rPr>
              <w:t>分）</w:t>
            </w:r>
          </w:p>
        </w:tc>
        <w:tc>
          <w:tcPr>
            <w:tcW w:w="4770" w:type="dxa"/>
          </w:tcPr>
          <w:p w:rsidR="003A56B9" w:rsidRPr="002771A5" w:rsidRDefault="00C54E66">
            <w:pPr>
              <w:spacing w:line="259" w:lineRule="auto"/>
              <w:rPr>
                <w:kern w:val="0"/>
                <w:lang w:eastAsia="zh-CN"/>
              </w:rPr>
            </w:pPr>
            <w:r w:rsidRPr="002771A5">
              <w:rPr>
                <w:rFonts w:asciiTheme="minorEastAsia" w:eastAsiaTheme="minorEastAsia" w:hAnsiTheme="minorEastAsia" w:hint="eastAsia"/>
                <w:szCs w:val="21"/>
                <w:lang w:eastAsia="zh-CN"/>
              </w:rPr>
              <w:t>（1）</w:t>
            </w:r>
            <w:r w:rsidR="001852F9" w:rsidRPr="002771A5">
              <w:rPr>
                <w:rFonts w:hint="eastAsia"/>
                <w:kern w:val="0"/>
                <w:lang w:eastAsia="zh-CN"/>
              </w:rPr>
              <w:t>售后服务方案及保障措施完善，故障排除速度快及维护期内外的后续技术支持和维护能力强</w:t>
            </w:r>
            <w:r w:rsidR="001852F9" w:rsidRPr="002771A5">
              <w:rPr>
                <w:rFonts w:hint="eastAsia"/>
                <w:kern w:val="0"/>
                <w:lang w:eastAsia="zh-CN"/>
              </w:rPr>
              <w:t>,</w:t>
            </w:r>
            <w:r w:rsidR="001852F9" w:rsidRPr="002771A5">
              <w:rPr>
                <w:rFonts w:hint="eastAsia"/>
                <w:kern w:val="0"/>
                <w:lang w:eastAsia="zh-CN"/>
              </w:rPr>
              <w:t>得</w:t>
            </w:r>
            <w:r w:rsidR="001852F9" w:rsidRPr="002771A5">
              <w:rPr>
                <w:rFonts w:hint="eastAsia"/>
                <w:kern w:val="0"/>
                <w:lang w:eastAsia="zh-CN"/>
              </w:rPr>
              <w:t>10</w:t>
            </w:r>
            <w:r w:rsidR="001852F9" w:rsidRPr="002771A5">
              <w:rPr>
                <w:rFonts w:hint="eastAsia"/>
                <w:kern w:val="0"/>
                <w:lang w:eastAsia="zh-CN"/>
              </w:rPr>
              <w:t>分；</w:t>
            </w:r>
          </w:p>
          <w:p w:rsidR="003A56B9" w:rsidRPr="002771A5" w:rsidRDefault="00C54E66">
            <w:pPr>
              <w:spacing w:line="259" w:lineRule="auto"/>
              <w:rPr>
                <w:kern w:val="0"/>
                <w:lang w:eastAsia="zh-CN"/>
              </w:rPr>
            </w:pPr>
            <w:r w:rsidRPr="002771A5">
              <w:rPr>
                <w:rFonts w:asciiTheme="minorEastAsia" w:eastAsiaTheme="minorEastAsia" w:hAnsiTheme="minorEastAsia" w:hint="eastAsia"/>
                <w:szCs w:val="21"/>
                <w:lang w:eastAsia="zh-CN"/>
              </w:rPr>
              <w:t>（2）</w:t>
            </w:r>
            <w:bookmarkStart w:id="3" w:name="OLE_LINK1"/>
            <w:r w:rsidR="001852F9" w:rsidRPr="002771A5">
              <w:rPr>
                <w:rFonts w:hint="eastAsia"/>
                <w:kern w:val="0"/>
                <w:lang w:eastAsia="zh-CN"/>
              </w:rPr>
              <w:t>售后服务方案及保障措施</w:t>
            </w:r>
            <w:r w:rsidR="00F66B19">
              <w:rPr>
                <w:rFonts w:hint="eastAsia"/>
                <w:kern w:val="0"/>
                <w:lang w:eastAsia="zh-CN"/>
              </w:rPr>
              <w:t>一般</w:t>
            </w:r>
            <w:r w:rsidR="001852F9" w:rsidRPr="002771A5">
              <w:rPr>
                <w:rFonts w:hint="eastAsia"/>
                <w:kern w:val="0"/>
                <w:lang w:eastAsia="zh-CN"/>
              </w:rPr>
              <w:t>，故障排除速度慢及维护期内外的后续技术支持和维护能力一般，得</w:t>
            </w:r>
            <w:r w:rsidR="001852F9" w:rsidRPr="002771A5">
              <w:rPr>
                <w:rFonts w:hint="eastAsia"/>
                <w:kern w:val="0"/>
                <w:lang w:eastAsia="zh-CN"/>
              </w:rPr>
              <w:t>5</w:t>
            </w:r>
            <w:r w:rsidR="001852F9" w:rsidRPr="002771A5">
              <w:rPr>
                <w:rFonts w:hint="eastAsia"/>
                <w:kern w:val="0"/>
                <w:lang w:eastAsia="zh-CN"/>
              </w:rPr>
              <w:t>分</w:t>
            </w:r>
            <w:bookmarkEnd w:id="3"/>
            <w:r w:rsidR="001852F9" w:rsidRPr="002771A5">
              <w:rPr>
                <w:rFonts w:hint="eastAsia"/>
                <w:kern w:val="0"/>
                <w:lang w:eastAsia="zh-CN"/>
              </w:rPr>
              <w:t>；</w:t>
            </w:r>
          </w:p>
          <w:p w:rsidR="003A56B9" w:rsidRPr="002771A5" w:rsidRDefault="00C54E66">
            <w:pPr>
              <w:spacing w:line="259" w:lineRule="auto"/>
              <w:rPr>
                <w:kern w:val="0"/>
                <w:lang w:eastAsia="zh-CN"/>
              </w:rPr>
            </w:pPr>
            <w:r w:rsidRPr="002771A5">
              <w:rPr>
                <w:rFonts w:asciiTheme="minorEastAsia" w:eastAsiaTheme="minorEastAsia" w:hAnsiTheme="minorEastAsia" w:hint="eastAsia"/>
                <w:szCs w:val="21"/>
                <w:lang w:eastAsia="zh-CN"/>
              </w:rPr>
              <w:t>（3）</w:t>
            </w:r>
            <w:r w:rsidR="001852F9" w:rsidRPr="002771A5">
              <w:rPr>
                <w:rFonts w:hint="eastAsia"/>
                <w:kern w:val="0"/>
                <w:lang w:eastAsia="zh-CN"/>
              </w:rPr>
              <w:t>售后服务方案及保障措施</w:t>
            </w:r>
            <w:r w:rsidR="00A96C66">
              <w:rPr>
                <w:rFonts w:hint="eastAsia"/>
                <w:kern w:val="0"/>
                <w:lang w:eastAsia="zh-CN"/>
              </w:rPr>
              <w:t>不</w:t>
            </w:r>
            <w:r w:rsidR="001852F9" w:rsidRPr="002771A5">
              <w:rPr>
                <w:rFonts w:hint="eastAsia"/>
                <w:kern w:val="0"/>
                <w:lang w:eastAsia="zh-CN"/>
              </w:rPr>
              <w:t>符合招标要求，服务响应</w:t>
            </w:r>
            <w:r w:rsidR="00A96C66">
              <w:rPr>
                <w:rFonts w:hint="eastAsia"/>
                <w:kern w:val="0"/>
                <w:lang w:eastAsia="zh-CN"/>
              </w:rPr>
              <w:t>慢</w:t>
            </w:r>
            <w:r w:rsidR="001852F9" w:rsidRPr="002771A5">
              <w:rPr>
                <w:rFonts w:hint="eastAsia"/>
                <w:kern w:val="0"/>
                <w:lang w:eastAsia="zh-CN"/>
              </w:rPr>
              <w:t>，得</w:t>
            </w:r>
            <w:r w:rsidR="00A96C66">
              <w:rPr>
                <w:rFonts w:hint="eastAsia"/>
                <w:kern w:val="0"/>
                <w:lang w:eastAsia="zh-CN"/>
              </w:rPr>
              <w:t>2</w:t>
            </w:r>
            <w:r w:rsidR="001852F9" w:rsidRPr="002771A5">
              <w:rPr>
                <w:rFonts w:hint="eastAsia"/>
                <w:kern w:val="0"/>
                <w:lang w:eastAsia="zh-CN"/>
              </w:rPr>
              <w:t>分。</w:t>
            </w:r>
          </w:p>
          <w:p w:rsidR="003A56B9" w:rsidRPr="002771A5" w:rsidRDefault="00C54E66" w:rsidP="00C54E66">
            <w:pPr>
              <w:spacing w:line="259" w:lineRule="auto"/>
              <w:rPr>
                <w:kern w:val="0"/>
              </w:rPr>
            </w:pPr>
            <w:r w:rsidRPr="002771A5">
              <w:rPr>
                <w:rFonts w:asciiTheme="minorEastAsia" w:eastAsiaTheme="minorEastAsia" w:hAnsiTheme="minorEastAsia" w:hint="eastAsia"/>
                <w:szCs w:val="21"/>
              </w:rPr>
              <w:t>（</w:t>
            </w:r>
            <w:r w:rsidRPr="002771A5">
              <w:rPr>
                <w:rFonts w:asciiTheme="minorEastAsia" w:eastAsiaTheme="minorEastAsia" w:hAnsiTheme="minorEastAsia" w:hint="eastAsia"/>
                <w:szCs w:val="21"/>
                <w:lang w:eastAsia="zh-CN"/>
              </w:rPr>
              <w:t>4</w:t>
            </w:r>
            <w:r w:rsidRPr="002771A5">
              <w:rPr>
                <w:rFonts w:asciiTheme="minorEastAsia" w:eastAsiaTheme="minorEastAsia" w:hAnsiTheme="minorEastAsia" w:hint="eastAsia"/>
                <w:szCs w:val="21"/>
              </w:rPr>
              <w:t>）</w:t>
            </w:r>
            <w:r w:rsidR="001852F9" w:rsidRPr="002771A5">
              <w:rPr>
                <w:rFonts w:hint="eastAsia"/>
                <w:kern w:val="0"/>
              </w:rPr>
              <w:t>未提供方案的不得分。</w:t>
            </w:r>
          </w:p>
        </w:tc>
      </w:tr>
    </w:tbl>
    <w:p w:rsidR="003A56B9" w:rsidRPr="002771A5" w:rsidRDefault="003A56B9">
      <w:pPr>
        <w:widowControl/>
        <w:spacing w:line="360" w:lineRule="auto"/>
        <w:jc w:val="left"/>
        <w:rPr>
          <w:rFonts w:ascii="宋体" w:hAnsi="宋体" w:cs="宋体"/>
          <w:b/>
          <w:bCs/>
          <w:kern w:val="0"/>
          <w:sz w:val="20"/>
          <w:szCs w:val="21"/>
        </w:rPr>
      </w:pPr>
    </w:p>
    <w:p w:rsidR="003A56B9" w:rsidRPr="002771A5" w:rsidRDefault="001852F9">
      <w:pPr>
        <w:pStyle w:val="ab"/>
        <w:numPr>
          <w:ilvl w:val="0"/>
          <w:numId w:val="2"/>
        </w:numPr>
        <w:spacing w:line="360" w:lineRule="auto"/>
        <w:ind w:firstLineChars="0"/>
        <w:jc w:val="left"/>
        <w:rPr>
          <w:rFonts w:ascii="宋体" w:hAnsi="宋体"/>
          <w:b/>
          <w:szCs w:val="21"/>
        </w:rPr>
      </w:pPr>
      <w:r w:rsidRPr="002771A5">
        <w:rPr>
          <w:rFonts w:ascii="宋体" w:hAnsi="宋体" w:hint="eastAsia"/>
          <w:b/>
          <w:szCs w:val="21"/>
        </w:rPr>
        <w:t>合同（合同以实际为准）及廉洁模板</w:t>
      </w:r>
    </w:p>
    <w:p w:rsidR="003A56B9" w:rsidRPr="002771A5" w:rsidRDefault="003A56B9">
      <w:pPr>
        <w:spacing w:line="360" w:lineRule="auto"/>
        <w:rPr>
          <w:rFonts w:ascii="KaiTi" w:eastAsia="KaiTi" w:hAnsi="KaiTi" w:cs="Calibri"/>
          <w:szCs w:val="21"/>
        </w:rPr>
      </w:pPr>
    </w:p>
    <w:p w:rsidR="003A56B9" w:rsidRPr="002771A5" w:rsidRDefault="003A56B9">
      <w:pPr>
        <w:spacing w:line="360" w:lineRule="auto"/>
        <w:jc w:val="center"/>
        <w:rPr>
          <w:rFonts w:ascii="KaiTi" w:eastAsia="KaiTi" w:hAnsi="KaiTi" w:cs="Calibri"/>
          <w:b/>
          <w:sz w:val="36"/>
          <w:szCs w:val="21"/>
        </w:rPr>
      </w:pPr>
    </w:p>
    <w:p w:rsidR="003A56B9" w:rsidRPr="002771A5" w:rsidRDefault="001852F9">
      <w:pPr>
        <w:spacing w:line="360" w:lineRule="auto"/>
        <w:jc w:val="center"/>
        <w:rPr>
          <w:rFonts w:ascii="KaiTi" w:eastAsia="KaiTi" w:hAnsi="KaiTi" w:cs="Calibri"/>
          <w:b/>
          <w:sz w:val="36"/>
          <w:szCs w:val="21"/>
        </w:rPr>
      </w:pPr>
      <w:r w:rsidRPr="002771A5">
        <w:rPr>
          <w:rFonts w:ascii="KaiTi" w:eastAsia="KaiTi" w:hAnsi="KaiTi" w:cs="Calibri" w:hint="eastAsia"/>
          <w:b/>
          <w:sz w:val="36"/>
          <w:szCs w:val="21"/>
        </w:rPr>
        <w:t>北京大学人民医院</w:t>
      </w:r>
    </w:p>
    <w:p w:rsidR="003A56B9" w:rsidRPr="002771A5" w:rsidRDefault="001852F9">
      <w:pPr>
        <w:spacing w:line="360" w:lineRule="auto"/>
        <w:jc w:val="center"/>
        <w:rPr>
          <w:rFonts w:ascii="KaiTi" w:eastAsia="KaiTi" w:hAnsi="KaiTi" w:cs="Calibri"/>
          <w:b/>
          <w:sz w:val="36"/>
          <w:szCs w:val="36"/>
        </w:rPr>
      </w:pPr>
      <w:r w:rsidRPr="002771A5">
        <w:rPr>
          <w:rFonts w:ascii="KaiTi" w:eastAsia="KaiTi" w:hAnsi="KaiTi" w:cs="Calibri" w:hint="eastAsia"/>
          <w:b/>
          <w:sz w:val="36"/>
          <w:szCs w:val="36"/>
        </w:rPr>
        <w:t>×××合同</w:t>
      </w:r>
    </w:p>
    <w:p w:rsidR="003A56B9" w:rsidRPr="002771A5" w:rsidRDefault="003A56B9">
      <w:pPr>
        <w:spacing w:line="360" w:lineRule="auto"/>
        <w:rPr>
          <w:rFonts w:ascii="KaiTi" w:eastAsia="KaiTi" w:hAnsi="KaiTi" w:cs="Calibri"/>
          <w:szCs w:val="21"/>
        </w:rPr>
      </w:pPr>
    </w:p>
    <w:p w:rsidR="003A56B9" w:rsidRPr="002771A5" w:rsidRDefault="003A56B9">
      <w:pPr>
        <w:spacing w:line="360" w:lineRule="auto"/>
        <w:rPr>
          <w:rFonts w:ascii="KaiTi" w:eastAsia="KaiTi" w:hAnsi="KaiTi" w:cs="Calibri"/>
          <w:szCs w:val="21"/>
        </w:rPr>
      </w:pPr>
    </w:p>
    <w:p w:rsidR="003A56B9" w:rsidRPr="002771A5" w:rsidRDefault="003A56B9">
      <w:pPr>
        <w:spacing w:line="360" w:lineRule="auto"/>
        <w:rPr>
          <w:rFonts w:ascii="KaiTi" w:eastAsia="KaiTi" w:hAnsi="KaiTi" w:cs="Calibri"/>
          <w:sz w:val="28"/>
          <w:szCs w:val="21"/>
        </w:rPr>
      </w:pPr>
    </w:p>
    <w:p w:rsidR="003A56B9" w:rsidRPr="002771A5" w:rsidRDefault="001852F9">
      <w:pPr>
        <w:spacing w:line="360" w:lineRule="auto"/>
        <w:rPr>
          <w:rFonts w:ascii="KaiTi" w:eastAsia="KaiTi" w:hAnsi="KaiTi" w:cs="Calibri"/>
          <w:sz w:val="28"/>
          <w:szCs w:val="21"/>
        </w:rPr>
      </w:pPr>
      <w:r w:rsidRPr="002771A5">
        <w:rPr>
          <w:rFonts w:ascii="KaiTi" w:eastAsia="KaiTi" w:hAnsi="KaiTi" w:cs="Calibri" w:hint="eastAsia"/>
          <w:sz w:val="28"/>
          <w:szCs w:val="21"/>
        </w:rPr>
        <w:t xml:space="preserve">甲      方： 北京大学人民医院         合同编号：                        </w:t>
      </w:r>
    </w:p>
    <w:p w:rsidR="003A56B9" w:rsidRPr="002771A5" w:rsidRDefault="001852F9">
      <w:pPr>
        <w:spacing w:line="360" w:lineRule="auto"/>
        <w:rPr>
          <w:rFonts w:ascii="KaiTi" w:eastAsia="KaiTi" w:hAnsi="KaiTi" w:cs="Calibri"/>
          <w:sz w:val="28"/>
          <w:szCs w:val="21"/>
        </w:rPr>
      </w:pPr>
      <w:r w:rsidRPr="002771A5">
        <w:rPr>
          <w:rFonts w:ascii="KaiTi" w:eastAsia="KaiTi" w:hAnsi="KaiTi" w:cs="Calibri" w:hint="eastAsia"/>
          <w:sz w:val="28"/>
          <w:szCs w:val="21"/>
        </w:rPr>
        <w:lastRenderedPageBreak/>
        <w:t>地      址： 北京市西城区西直门南大街11号</w:t>
      </w:r>
    </w:p>
    <w:p w:rsidR="003A56B9" w:rsidRPr="002771A5" w:rsidRDefault="001852F9">
      <w:pPr>
        <w:spacing w:line="360" w:lineRule="auto"/>
        <w:rPr>
          <w:rFonts w:ascii="KaiTi" w:eastAsia="KaiTi" w:hAnsi="KaiTi" w:cs="Calibri"/>
          <w:sz w:val="28"/>
          <w:szCs w:val="21"/>
        </w:rPr>
      </w:pPr>
      <w:r w:rsidRPr="002771A5">
        <w:rPr>
          <w:rFonts w:ascii="KaiTi" w:eastAsia="KaiTi" w:hAnsi="KaiTi" w:cs="Calibri" w:hint="eastAsia"/>
          <w:sz w:val="28"/>
          <w:szCs w:val="21"/>
        </w:rPr>
        <w:t xml:space="preserve">法定代表人： 王 俊                    邮  编：100044            </w:t>
      </w:r>
    </w:p>
    <w:p w:rsidR="003A56B9" w:rsidRPr="002771A5" w:rsidRDefault="001852F9">
      <w:pPr>
        <w:spacing w:line="360" w:lineRule="auto"/>
        <w:rPr>
          <w:rFonts w:ascii="KaiTi" w:eastAsia="KaiTi" w:hAnsi="KaiTi" w:cs="Calibri"/>
          <w:sz w:val="28"/>
          <w:szCs w:val="21"/>
        </w:rPr>
      </w:pPr>
      <w:r w:rsidRPr="002771A5">
        <w:rPr>
          <w:rFonts w:ascii="KaiTi" w:eastAsia="KaiTi" w:hAnsi="KaiTi" w:cs="Calibri" w:hint="eastAsia"/>
          <w:sz w:val="28"/>
          <w:szCs w:val="21"/>
        </w:rPr>
        <w:t>电      话：  010-88326666            传  真： 010-68333362</w:t>
      </w:r>
    </w:p>
    <w:p w:rsidR="003A56B9" w:rsidRPr="002771A5" w:rsidRDefault="003A56B9">
      <w:pPr>
        <w:spacing w:line="360" w:lineRule="auto"/>
        <w:rPr>
          <w:rFonts w:ascii="KaiTi" w:eastAsia="KaiTi" w:hAnsi="KaiTi" w:cs="Calibri"/>
          <w:sz w:val="28"/>
          <w:szCs w:val="21"/>
        </w:rPr>
      </w:pPr>
    </w:p>
    <w:p w:rsidR="003A56B9" w:rsidRPr="002771A5" w:rsidRDefault="003A56B9">
      <w:pPr>
        <w:spacing w:line="360" w:lineRule="auto"/>
        <w:rPr>
          <w:rFonts w:ascii="KaiTi" w:eastAsia="KaiTi" w:hAnsi="KaiTi" w:cs="Calibri"/>
          <w:sz w:val="28"/>
          <w:szCs w:val="21"/>
        </w:rPr>
      </w:pPr>
    </w:p>
    <w:p w:rsidR="003A56B9" w:rsidRPr="002771A5" w:rsidRDefault="003A56B9">
      <w:pPr>
        <w:spacing w:line="360" w:lineRule="auto"/>
        <w:rPr>
          <w:rFonts w:ascii="KaiTi" w:eastAsia="KaiTi" w:hAnsi="KaiTi" w:cs="Calibri"/>
          <w:sz w:val="28"/>
          <w:szCs w:val="21"/>
        </w:rPr>
      </w:pPr>
    </w:p>
    <w:p w:rsidR="003A56B9" w:rsidRPr="002771A5" w:rsidRDefault="001852F9">
      <w:pPr>
        <w:spacing w:line="360" w:lineRule="auto"/>
        <w:rPr>
          <w:rFonts w:ascii="KaiTi" w:eastAsia="KaiTi" w:hAnsi="KaiTi" w:cs="Calibri"/>
          <w:sz w:val="28"/>
          <w:szCs w:val="21"/>
        </w:rPr>
      </w:pPr>
      <w:r w:rsidRPr="002771A5">
        <w:rPr>
          <w:rFonts w:ascii="KaiTi" w:eastAsia="KaiTi" w:hAnsi="KaiTi" w:cs="Calibri" w:hint="eastAsia"/>
          <w:sz w:val="28"/>
          <w:szCs w:val="21"/>
        </w:rPr>
        <w:t>乙      方： ×××××</w:t>
      </w:r>
    </w:p>
    <w:p w:rsidR="003A56B9" w:rsidRPr="002771A5" w:rsidRDefault="001852F9">
      <w:pPr>
        <w:spacing w:line="360" w:lineRule="auto"/>
        <w:rPr>
          <w:rFonts w:ascii="KaiTi" w:eastAsia="KaiTi" w:hAnsi="KaiTi" w:cs="Calibri"/>
          <w:sz w:val="28"/>
          <w:szCs w:val="21"/>
        </w:rPr>
      </w:pPr>
      <w:r w:rsidRPr="002771A5">
        <w:rPr>
          <w:rFonts w:ascii="KaiTi" w:eastAsia="KaiTi" w:hAnsi="KaiTi" w:cs="Calibri" w:hint="eastAsia"/>
          <w:sz w:val="28"/>
          <w:szCs w:val="21"/>
        </w:rPr>
        <w:t xml:space="preserve">地      址：                      </w:t>
      </w:r>
    </w:p>
    <w:p w:rsidR="003A56B9" w:rsidRPr="002771A5" w:rsidRDefault="001852F9">
      <w:pPr>
        <w:spacing w:line="360" w:lineRule="auto"/>
        <w:rPr>
          <w:rFonts w:ascii="KaiTi" w:eastAsia="KaiTi" w:hAnsi="KaiTi" w:cs="Calibri"/>
          <w:sz w:val="28"/>
          <w:szCs w:val="21"/>
        </w:rPr>
      </w:pPr>
      <w:r w:rsidRPr="002771A5">
        <w:rPr>
          <w:rFonts w:ascii="KaiTi" w:eastAsia="KaiTi" w:hAnsi="KaiTi" w:cs="Calibri" w:hint="eastAsia"/>
          <w:sz w:val="28"/>
          <w:szCs w:val="21"/>
        </w:rPr>
        <w:t xml:space="preserve">法定代表人：                         邮    编：        </w:t>
      </w:r>
    </w:p>
    <w:p w:rsidR="003A56B9" w:rsidRPr="002771A5" w:rsidRDefault="001852F9">
      <w:pPr>
        <w:spacing w:line="360" w:lineRule="auto"/>
        <w:rPr>
          <w:rFonts w:ascii="KaiTi" w:eastAsia="KaiTi" w:hAnsi="KaiTi" w:cs="Calibri"/>
          <w:sz w:val="28"/>
          <w:szCs w:val="21"/>
        </w:rPr>
      </w:pPr>
      <w:r w:rsidRPr="002771A5">
        <w:rPr>
          <w:rFonts w:ascii="KaiTi" w:eastAsia="KaiTi" w:hAnsi="KaiTi" w:cs="Calibri" w:hint="eastAsia"/>
          <w:sz w:val="28"/>
          <w:szCs w:val="21"/>
        </w:rPr>
        <w:t xml:space="preserve">电      话：                         传    真：       </w:t>
      </w:r>
    </w:p>
    <w:p w:rsidR="003A56B9" w:rsidRPr="002771A5" w:rsidRDefault="001852F9">
      <w:pPr>
        <w:spacing w:line="360" w:lineRule="auto"/>
        <w:rPr>
          <w:rFonts w:ascii="KaiTi" w:eastAsia="KaiTi" w:hAnsi="KaiTi" w:cs="Calibri"/>
          <w:sz w:val="28"/>
          <w:szCs w:val="21"/>
        </w:rPr>
      </w:pPr>
      <w:r w:rsidRPr="002771A5">
        <w:rPr>
          <w:rFonts w:ascii="KaiTi" w:eastAsia="KaiTi" w:hAnsi="KaiTi" w:cs="Calibri" w:hint="eastAsia"/>
          <w:sz w:val="28"/>
          <w:szCs w:val="21"/>
        </w:rPr>
        <w:t>税务登记号 ：</w:t>
      </w:r>
    </w:p>
    <w:p w:rsidR="003A56B9" w:rsidRPr="002771A5" w:rsidRDefault="001852F9">
      <w:pPr>
        <w:spacing w:line="360" w:lineRule="auto"/>
        <w:rPr>
          <w:rFonts w:ascii="KaiTi" w:eastAsia="KaiTi" w:hAnsi="KaiTi" w:cs="Calibri"/>
          <w:b/>
          <w:sz w:val="28"/>
          <w:szCs w:val="21"/>
        </w:rPr>
      </w:pPr>
      <w:r w:rsidRPr="002771A5">
        <w:rPr>
          <w:rFonts w:ascii="KaiTi" w:eastAsia="KaiTi" w:hAnsi="KaiTi" w:cs="Calibri" w:hint="eastAsia"/>
          <w:sz w:val="28"/>
          <w:szCs w:val="21"/>
        </w:rPr>
        <w:t>开  户  行：                         帐    号：</w:t>
      </w:r>
    </w:p>
    <w:p w:rsidR="003A56B9" w:rsidRPr="002771A5" w:rsidRDefault="003A56B9">
      <w:pPr>
        <w:spacing w:line="360" w:lineRule="auto"/>
        <w:rPr>
          <w:rFonts w:ascii="KaiTi" w:eastAsia="KaiTi" w:hAnsi="KaiTi" w:cs="Calibri"/>
          <w:b/>
          <w:sz w:val="28"/>
          <w:szCs w:val="21"/>
        </w:rPr>
      </w:pPr>
    </w:p>
    <w:p w:rsidR="003A56B9" w:rsidRPr="002771A5" w:rsidRDefault="003A56B9">
      <w:pPr>
        <w:spacing w:line="360" w:lineRule="auto"/>
        <w:rPr>
          <w:rFonts w:ascii="KaiTi" w:eastAsia="KaiTi" w:hAnsi="KaiTi" w:cs="Calibri"/>
          <w:b/>
          <w:sz w:val="28"/>
          <w:szCs w:val="21"/>
        </w:rPr>
      </w:pPr>
    </w:p>
    <w:p w:rsidR="003A56B9" w:rsidRPr="002771A5" w:rsidRDefault="003A56B9">
      <w:pPr>
        <w:spacing w:line="360" w:lineRule="auto"/>
        <w:rPr>
          <w:rFonts w:ascii="KaiTi" w:eastAsia="KaiTi" w:hAnsi="KaiTi" w:cs="Calibri"/>
          <w:szCs w:val="21"/>
        </w:rPr>
      </w:pPr>
    </w:p>
    <w:p w:rsidR="003A56B9" w:rsidRPr="002771A5" w:rsidRDefault="003A56B9">
      <w:pPr>
        <w:spacing w:line="360" w:lineRule="auto"/>
        <w:rPr>
          <w:rFonts w:ascii="KaiTi" w:eastAsia="KaiTi" w:hAnsi="KaiTi" w:cs="Calibri"/>
          <w:szCs w:val="21"/>
        </w:rPr>
      </w:pPr>
    </w:p>
    <w:p w:rsidR="003A56B9" w:rsidRPr="002771A5" w:rsidRDefault="003A56B9">
      <w:pPr>
        <w:spacing w:line="360" w:lineRule="auto"/>
        <w:rPr>
          <w:rFonts w:ascii="KaiTi" w:eastAsia="KaiTi" w:hAnsi="KaiTi" w:cs="Calibri"/>
          <w:szCs w:val="21"/>
        </w:rPr>
      </w:pPr>
    </w:p>
    <w:p w:rsidR="003A56B9" w:rsidRPr="002771A5" w:rsidRDefault="001852F9">
      <w:pPr>
        <w:spacing w:line="360" w:lineRule="auto"/>
        <w:jc w:val="center"/>
        <w:rPr>
          <w:rFonts w:ascii="KaiTi" w:eastAsia="KaiTi" w:hAnsi="KaiTi" w:cs="Calibri"/>
          <w:b/>
          <w:sz w:val="32"/>
          <w:szCs w:val="21"/>
        </w:rPr>
      </w:pPr>
      <w:r w:rsidRPr="002771A5">
        <w:rPr>
          <w:rFonts w:ascii="KaiTi" w:eastAsia="KaiTi" w:hAnsi="KaiTi" w:cs="Calibri" w:hint="eastAsia"/>
          <w:b/>
          <w:sz w:val="32"/>
          <w:szCs w:val="21"/>
        </w:rPr>
        <w:t>×××合同正文</w:t>
      </w:r>
    </w:p>
    <w:p w:rsidR="003A56B9" w:rsidRPr="002771A5" w:rsidRDefault="003A56B9">
      <w:pPr>
        <w:spacing w:line="360" w:lineRule="auto"/>
        <w:ind w:firstLineChars="200" w:firstLine="420"/>
        <w:rPr>
          <w:rFonts w:ascii="KaiTi" w:eastAsia="KaiTi" w:hAnsi="KaiTi" w:cs="Calibri"/>
          <w:szCs w:val="21"/>
        </w:rPr>
      </w:pPr>
    </w:p>
    <w:p w:rsidR="003A56B9" w:rsidRPr="002771A5" w:rsidRDefault="001852F9">
      <w:pPr>
        <w:spacing w:line="360" w:lineRule="auto"/>
        <w:ind w:firstLineChars="200" w:firstLine="420"/>
        <w:rPr>
          <w:rFonts w:ascii="KaiTi" w:eastAsia="KaiTi" w:hAnsi="KaiTi" w:cs="Calibri"/>
          <w:szCs w:val="21"/>
        </w:rPr>
      </w:pPr>
      <w:r w:rsidRPr="002771A5">
        <w:rPr>
          <w:rFonts w:ascii="KaiTi" w:eastAsia="KaiTi" w:hAnsi="KaiTi" w:cs="Calibri" w:hint="eastAsia"/>
          <w:szCs w:val="21"/>
        </w:rPr>
        <w:t>经北京大学人民医院（以下简称“甲方”）与（以下简称“乙方”）对的商务谈判，双方依照自愿平等原则，签订本合同。</w:t>
      </w:r>
    </w:p>
    <w:p w:rsidR="003A56B9" w:rsidRPr="002771A5" w:rsidRDefault="001852F9">
      <w:pPr>
        <w:spacing w:line="360" w:lineRule="auto"/>
        <w:ind w:firstLineChars="200" w:firstLine="420"/>
        <w:rPr>
          <w:rFonts w:ascii="KaiTi" w:eastAsia="KaiTi" w:hAnsi="KaiTi" w:cs="Calibri"/>
          <w:szCs w:val="21"/>
        </w:rPr>
      </w:pPr>
      <w:r w:rsidRPr="002771A5">
        <w:rPr>
          <w:rFonts w:ascii="KaiTi" w:eastAsia="KaiTi" w:hAnsi="KaiTi" w:cs="Calibri" w:hint="eastAsia"/>
          <w:szCs w:val="21"/>
        </w:rPr>
        <w:t>本合同在此声明如下：</w:t>
      </w:r>
    </w:p>
    <w:p w:rsidR="003A56B9" w:rsidRPr="002771A5" w:rsidRDefault="001852F9">
      <w:pPr>
        <w:spacing w:line="360" w:lineRule="auto"/>
        <w:ind w:firstLineChars="200" w:firstLine="420"/>
        <w:rPr>
          <w:rFonts w:ascii="KaiTi" w:eastAsia="KaiTi" w:hAnsi="KaiTi" w:cs="Calibri"/>
          <w:szCs w:val="21"/>
        </w:rPr>
      </w:pPr>
      <w:r w:rsidRPr="002771A5">
        <w:rPr>
          <w:rFonts w:ascii="KaiTi" w:eastAsia="KaiTi" w:hAnsi="KaiTi" w:cs="Calibri" w:hint="eastAsia"/>
          <w:szCs w:val="21"/>
        </w:rPr>
        <w:t>1．下述文件是本合同的一部分，并与本合同一起阅读和解释：</w:t>
      </w:r>
    </w:p>
    <w:p w:rsidR="003A56B9" w:rsidRPr="002771A5" w:rsidRDefault="001852F9">
      <w:pPr>
        <w:spacing w:line="360" w:lineRule="auto"/>
        <w:ind w:firstLineChars="200" w:firstLine="420"/>
        <w:rPr>
          <w:rFonts w:ascii="KaiTi" w:eastAsia="KaiTi" w:hAnsi="KaiTi" w:cs="Calibri"/>
          <w:szCs w:val="21"/>
        </w:rPr>
      </w:pPr>
      <w:r w:rsidRPr="002771A5">
        <w:rPr>
          <w:rFonts w:ascii="KaiTi" w:eastAsia="KaiTi" w:hAnsi="KaiTi" w:cs="Calibri" w:hint="eastAsia"/>
          <w:szCs w:val="21"/>
        </w:rPr>
        <w:lastRenderedPageBreak/>
        <w:t>(l)合同条款</w:t>
      </w:r>
    </w:p>
    <w:p w:rsidR="003A56B9" w:rsidRPr="002771A5" w:rsidRDefault="001852F9">
      <w:pPr>
        <w:spacing w:line="360" w:lineRule="auto"/>
        <w:ind w:firstLineChars="200" w:firstLine="420"/>
        <w:rPr>
          <w:rFonts w:ascii="KaiTi" w:eastAsia="KaiTi" w:hAnsi="KaiTi" w:cs="Calibri"/>
          <w:szCs w:val="21"/>
        </w:rPr>
      </w:pPr>
      <w:r w:rsidRPr="002771A5">
        <w:rPr>
          <w:rFonts w:ascii="KaiTi" w:eastAsia="KaiTi" w:hAnsi="KaiTi" w:cs="Calibri" w:hint="eastAsia"/>
          <w:szCs w:val="21"/>
        </w:rPr>
        <w:t>(2)合同条款附件</w:t>
      </w:r>
    </w:p>
    <w:p w:rsidR="003A56B9" w:rsidRPr="002771A5" w:rsidRDefault="001852F9">
      <w:pPr>
        <w:spacing w:line="360" w:lineRule="auto"/>
        <w:ind w:firstLineChars="200" w:firstLine="420"/>
        <w:rPr>
          <w:rFonts w:ascii="KaiTi" w:eastAsia="KaiTi" w:hAnsi="KaiTi" w:cs="Calibri"/>
          <w:szCs w:val="21"/>
        </w:rPr>
      </w:pPr>
      <w:r w:rsidRPr="002771A5">
        <w:rPr>
          <w:rFonts w:ascii="KaiTi" w:eastAsia="KaiTi" w:hAnsi="KaiTi" w:cs="Calibri" w:hint="eastAsia"/>
          <w:szCs w:val="21"/>
        </w:rPr>
        <w:t>2．考虑到甲方将按照本合同向乙方支付，乙方在此保证全部按照合同的规定向甲方提供技术服务，并修补缺陷。</w:t>
      </w:r>
    </w:p>
    <w:p w:rsidR="003A56B9" w:rsidRPr="002771A5" w:rsidRDefault="001852F9">
      <w:pPr>
        <w:spacing w:line="360" w:lineRule="auto"/>
        <w:ind w:firstLineChars="200" w:firstLine="420"/>
        <w:rPr>
          <w:rFonts w:ascii="KaiTi" w:eastAsia="KaiTi" w:hAnsi="KaiTi" w:cs="Calibri"/>
          <w:szCs w:val="21"/>
        </w:rPr>
      </w:pPr>
      <w:r w:rsidRPr="002771A5">
        <w:rPr>
          <w:rFonts w:ascii="KaiTi" w:eastAsia="KaiTi" w:hAnsi="KaiTi" w:cs="Calibri" w:hint="eastAsia"/>
          <w:szCs w:val="21"/>
        </w:rPr>
        <w:t>3．考虑到乙方提供的技术服务并修补缺陷，甲方在此保证按照合同规定的时间和方式向乙方支付合同价。</w:t>
      </w:r>
    </w:p>
    <w:p w:rsidR="003A56B9" w:rsidRPr="002771A5" w:rsidRDefault="001852F9" w:rsidP="00012D67">
      <w:pPr>
        <w:spacing w:line="360" w:lineRule="auto"/>
        <w:ind w:firstLineChars="200" w:firstLine="480"/>
        <w:rPr>
          <w:rFonts w:ascii="KaiTi" w:eastAsia="KaiTi" w:hAnsi="KaiTi" w:cs="Calibri"/>
          <w:b/>
          <w:sz w:val="24"/>
          <w:szCs w:val="24"/>
        </w:rPr>
      </w:pPr>
      <w:r w:rsidRPr="002771A5">
        <w:rPr>
          <w:rFonts w:ascii="KaiTi" w:eastAsia="KaiTi" w:hAnsi="KaiTi" w:cs="Calibri" w:hint="eastAsia"/>
          <w:b/>
          <w:sz w:val="24"/>
          <w:szCs w:val="24"/>
        </w:rPr>
        <w:t>一、委托事项内容</w:t>
      </w:r>
    </w:p>
    <w:p w:rsidR="003A56B9" w:rsidRPr="002771A5" w:rsidRDefault="001852F9">
      <w:pPr>
        <w:spacing w:line="360" w:lineRule="auto"/>
        <w:ind w:firstLineChars="200" w:firstLine="420"/>
        <w:rPr>
          <w:rFonts w:ascii="KaiTi" w:eastAsia="KaiTi" w:hAnsi="KaiTi" w:cs="Calibri"/>
          <w:szCs w:val="21"/>
          <w:u w:val="single"/>
        </w:rPr>
      </w:pPr>
      <w:r w:rsidRPr="002771A5">
        <w:rPr>
          <w:rFonts w:ascii="KaiTi" w:eastAsia="KaiTi" w:hAnsi="KaiTi" w:cs="Calibri" w:hint="eastAsia"/>
          <w:szCs w:val="21"/>
        </w:rPr>
        <w:t>1.1双方约定，乙方完成甲方所委托</w:t>
      </w:r>
      <w:r w:rsidRPr="002771A5">
        <w:rPr>
          <w:rFonts w:ascii="KaiTi" w:eastAsia="KaiTi" w:hAnsi="KaiTi" w:cs="Calibri" w:hint="eastAsia"/>
          <w:szCs w:val="21"/>
          <w:u w:val="single"/>
        </w:rPr>
        <w:t xml:space="preserve">                  。</w:t>
      </w:r>
    </w:p>
    <w:p w:rsidR="003A56B9" w:rsidRPr="002771A5" w:rsidRDefault="001852F9">
      <w:pPr>
        <w:spacing w:line="360" w:lineRule="auto"/>
        <w:ind w:firstLineChars="200" w:firstLine="420"/>
        <w:rPr>
          <w:rFonts w:ascii="KaiTi" w:eastAsia="KaiTi" w:hAnsi="KaiTi" w:cs="Calibri"/>
          <w:szCs w:val="21"/>
        </w:rPr>
      </w:pPr>
      <w:r w:rsidRPr="002771A5">
        <w:rPr>
          <w:rFonts w:ascii="KaiTi" w:eastAsia="KaiTi" w:hAnsi="KaiTi" w:cs="Calibri" w:hint="eastAsia"/>
          <w:szCs w:val="21"/>
        </w:rPr>
        <w:t>1.2本合同期限自起生效，至终止。</w:t>
      </w:r>
    </w:p>
    <w:p w:rsidR="003A56B9" w:rsidRPr="002771A5" w:rsidRDefault="001852F9">
      <w:pPr>
        <w:spacing w:line="360" w:lineRule="auto"/>
        <w:ind w:firstLineChars="200" w:firstLine="420"/>
        <w:rPr>
          <w:rFonts w:ascii="KaiTi" w:eastAsia="KaiTi" w:hAnsi="KaiTi" w:cs="Calibri"/>
          <w:szCs w:val="21"/>
        </w:rPr>
      </w:pPr>
      <w:r w:rsidRPr="002771A5">
        <w:rPr>
          <w:rFonts w:ascii="KaiTi" w:eastAsia="KaiTi" w:hAnsi="KaiTi" w:cs="Calibri" w:hint="eastAsia"/>
          <w:szCs w:val="21"/>
        </w:rPr>
        <w:t>1.3本合同项下的委托项目履行地点为。</w:t>
      </w:r>
    </w:p>
    <w:p w:rsidR="003A56B9" w:rsidRPr="002771A5" w:rsidRDefault="001852F9">
      <w:pPr>
        <w:spacing w:line="360" w:lineRule="auto"/>
        <w:ind w:firstLineChars="200" w:firstLine="420"/>
        <w:rPr>
          <w:rFonts w:ascii="KaiTi" w:eastAsia="KaiTi" w:hAnsi="KaiTi" w:cs="Calibri"/>
          <w:szCs w:val="21"/>
        </w:rPr>
      </w:pPr>
      <w:r w:rsidRPr="002771A5">
        <w:rPr>
          <w:rFonts w:ascii="KaiTi" w:eastAsia="KaiTi" w:hAnsi="KaiTi" w:cs="Calibri" w:hint="eastAsia"/>
          <w:szCs w:val="21"/>
        </w:rPr>
        <w:t>1.4项目主要内容及交付物（附件：     ）</w:t>
      </w:r>
    </w:p>
    <w:p w:rsidR="003A56B9" w:rsidRPr="002771A5" w:rsidRDefault="001852F9" w:rsidP="00012D67">
      <w:pPr>
        <w:spacing w:line="360" w:lineRule="auto"/>
        <w:ind w:firstLineChars="150" w:firstLine="360"/>
        <w:rPr>
          <w:rFonts w:ascii="KaiTi" w:eastAsia="KaiTi" w:hAnsi="KaiTi" w:cs="Calibri"/>
          <w:b/>
          <w:sz w:val="24"/>
          <w:szCs w:val="21"/>
        </w:rPr>
      </w:pPr>
      <w:r w:rsidRPr="002771A5">
        <w:rPr>
          <w:rFonts w:ascii="KaiTi" w:eastAsia="KaiTi" w:hAnsi="KaiTi" w:cs="Calibri" w:hint="eastAsia"/>
          <w:b/>
          <w:sz w:val="24"/>
          <w:szCs w:val="21"/>
        </w:rPr>
        <w:t>二、服务费用</w:t>
      </w:r>
    </w:p>
    <w:p w:rsidR="003A56B9" w:rsidRPr="002771A5" w:rsidRDefault="001852F9">
      <w:pPr>
        <w:spacing w:line="360" w:lineRule="auto"/>
        <w:ind w:firstLineChars="200" w:firstLine="420"/>
        <w:rPr>
          <w:rFonts w:ascii="KaiTi" w:eastAsia="KaiTi" w:hAnsi="KaiTi" w:cs="Calibri"/>
          <w:szCs w:val="21"/>
        </w:rPr>
      </w:pPr>
      <w:r w:rsidRPr="002771A5">
        <w:rPr>
          <w:rFonts w:ascii="KaiTi" w:eastAsia="KaiTi" w:hAnsi="KaiTi" w:cs="Calibri" w:hint="eastAsia"/>
          <w:szCs w:val="21"/>
        </w:rPr>
        <w:t>2.1合同含税总金额为：大写：元整；小写：元整。</w:t>
      </w:r>
    </w:p>
    <w:p w:rsidR="003A56B9" w:rsidRPr="002771A5" w:rsidRDefault="001852F9">
      <w:pPr>
        <w:spacing w:line="360" w:lineRule="auto"/>
        <w:ind w:firstLineChars="200" w:firstLine="420"/>
        <w:rPr>
          <w:rFonts w:ascii="KaiTi" w:eastAsia="KaiTi" w:hAnsi="KaiTi" w:cs="Calibri"/>
          <w:szCs w:val="21"/>
          <w:u w:val="single"/>
        </w:rPr>
      </w:pPr>
      <w:r w:rsidRPr="002771A5">
        <w:rPr>
          <w:rFonts w:ascii="KaiTi" w:eastAsia="KaiTi" w:hAnsi="KaiTi" w:cs="Calibri" w:hint="eastAsia"/>
          <w:szCs w:val="21"/>
        </w:rPr>
        <w:t xml:space="preserve">2.2价格明细表： </w:t>
      </w:r>
    </w:p>
    <w:p w:rsidR="003A56B9" w:rsidRPr="002771A5" w:rsidRDefault="001852F9">
      <w:pPr>
        <w:spacing w:line="360" w:lineRule="auto"/>
        <w:ind w:leftChars="200" w:left="630" w:hangingChars="100" w:hanging="210"/>
        <w:rPr>
          <w:rFonts w:ascii="KaiTi" w:eastAsia="KaiTi" w:hAnsi="KaiTi" w:cs="Calibri"/>
          <w:szCs w:val="21"/>
        </w:rPr>
      </w:pPr>
      <w:r w:rsidRPr="002771A5">
        <w:rPr>
          <w:rFonts w:ascii="KaiTi" w:eastAsia="KaiTi" w:hAnsi="KaiTi" w:cs="Calibri" w:hint="eastAsia"/>
          <w:szCs w:val="21"/>
        </w:rPr>
        <w:t>2.3支付方式：甲方按以下方式付款：乙方提供合规发票</w:t>
      </w:r>
    </w:p>
    <w:p w:rsidR="003A56B9" w:rsidRPr="002771A5" w:rsidRDefault="001852F9" w:rsidP="00012D67">
      <w:pPr>
        <w:spacing w:line="360" w:lineRule="auto"/>
        <w:ind w:firstLineChars="150" w:firstLine="360"/>
        <w:rPr>
          <w:rFonts w:ascii="KaiTi" w:eastAsia="KaiTi" w:hAnsi="KaiTi" w:cs="Calibri"/>
          <w:b/>
          <w:sz w:val="24"/>
          <w:szCs w:val="21"/>
        </w:rPr>
      </w:pPr>
      <w:r w:rsidRPr="002771A5">
        <w:rPr>
          <w:rFonts w:ascii="KaiTi" w:eastAsia="KaiTi" w:hAnsi="KaiTi" w:cs="Calibri" w:hint="eastAsia"/>
          <w:b/>
          <w:sz w:val="24"/>
          <w:szCs w:val="21"/>
        </w:rPr>
        <w:t>三、双方的权利和义务</w:t>
      </w:r>
    </w:p>
    <w:p w:rsidR="003A56B9" w:rsidRPr="002771A5" w:rsidRDefault="001852F9">
      <w:pPr>
        <w:spacing w:line="360" w:lineRule="auto"/>
        <w:ind w:firstLineChars="200" w:firstLine="420"/>
        <w:rPr>
          <w:rFonts w:ascii="KaiTi" w:eastAsia="KaiTi" w:hAnsi="KaiTi" w:cs="Calibri"/>
          <w:szCs w:val="21"/>
        </w:rPr>
      </w:pPr>
      <w:r w:rsidRPr="002771A5">
        <w:rPr>
          <w:rFonts w:ascii="KaiTi" w:eastAsia="KaiTi" w:hAnsi="KaiTi" w:cs="Calibri" w:hint="eastAsia"/>
          <w:szCs w:val="21"/>
        </w:rPr>
        <w:t>3.1甲方的权利和义务</w:t>
      </w:r>
    </w:p>
    <w:p w:rsidR="003A56B9" w:rsidRPr="002771A5" w:rsidRDefault="001852F9">
      <w:pPr>
        <w:spacing w:line="360" w:lineRule="auto"/>
        <w:ind w:firstLineChars="200" w:firstLine="420"/>
        <w:rPr>
          <w:rFonts w:ascii="KaiTi" w:eastAsia="KaiTi" w:hAnsi="KaiTi" w:cs="Calibri"/>
          <w:szCs w:val="21"/>
        </w:rPr>
      </w:pPr>
      <w:r w:rsidRPr="002771A5">
        <w:rPr>
          <w:rFonts w:ascii="KaiTi" w:eastAsia="KaiTi" w:hAnsi="KaiTi" w:cs="Calibri" w:hint="eastAsia"/>
          <w:szCs w:val="21"/>
        </w:rPr>
        <w:t>3.1.1甲方审核乙方提交的委托项目工作方案和配套工作计划。</w:t>
      </w:r>
    </w:p>
    <w:p w:rsidR="003A56B9" w:rsidRPr="002771A5" w:rsidRDefault="001852F9">
      <w:pPr>
        <w:spacing w:line="360" w:lineRule="auto"/>
        <w:ind w:firstLineChars="200" w:firstLine="420"/>
        <w:rPr>
          <w:rFonts w:ascii="KaiTi" w:eastAsia="KaiTi" w:hAnsi="KaiTi" w:cs="Calibri"/>
          <w:szCs w:val="21"/>
        </w:rPr>
      </w:pPr>
      <w:r w:rsidRPr="002771A5">
        <w:rPr>
          <w:rFonts w:ascii="KaiTi" w:eastAsia="KaiTi" w:hAnsi="KaiTi" w:cs="Calibri" w:hint="eastAsia"/>
          <w:szCs w:val="21"/>
        </w:rPr>
        <w:t>3.1.2甲方检查监督乙方完成委托项目工作的进度。</w:t>
      </w:r>
    </w:p>
    <w:p w:rsidR="003A56B9" w:rsidRPr="002771A5" w:rsidRDefault="001852F9">
      <w:pPr>
        <w:spacing w:line="360" w:lineRule="auto"/>
        <w:ind w:firstLineChars="200" w:firstLine="420"/>
        <w:rPr>
          <w:rFonts w:ascii="KaiTi" w:eastAsia="KaiTi" w:hAnsi="KaiTi" w:cs="Calibri"/>
          <w:szCs w:val="21"/>
        </w:rPr>
      </w:pPr>
      <w:r w:rsidRPr="002771A5">
        <w:rPr>
          <w:rFonts w:ascii="KaiTi" w:eastAsia="KaiTi" w:hAnsi="KaiTi" w:cs="Calibri" w:hint="eastAsia"/>
          <w:szCs w:val="21"/>
        </w:rPr>
        <w:t>3.1.3甲方对乙方提交的符合本合同约定条件的工作成果或相关文件进行审核及验收。</w:t>
      </w:r>
    </w:p>
    <w:p w:rsidR="003A56B9" w:rsidRPr="002771A5" w:rsidRDefault="001852F9">
      <w:pPr>
        <w:spacing w:line="360" w:lineRule="auto"/>
        <w:ind w:firstLineChars="200" w:firstLine="420"/>
        <w:rPr>
          <w:rFonts w:ascii="KaiTi" w:eastAsia="KaiTi" w:hAnsi="KaiTi" w:cs="Calibri"/>
          <w:szCs w:val="21"/>
        </w:rPr>
      </w:pPr>
      <w:r w:rsidRPr="002771A5">
        <w:rPr>
          <w:rFonts w:ascii="KaiTi" w:eastAsia="KaiTi" w:hAnsi="KaiTi" w:cs="Calibri" w:hint="eastAsia"/>
          <w:szCs w:val="21"/>
        </w:rPr>
        <w:t>3.1.4乙方自接到甲方提供的所委托项目的技术资料和数据之日起日内，不进行调查论证的，甲方有权单方决定取消对该项目的委托。</w:t>
      </w:r>
    </w:p>
    <w:p w:rsidR="003A56B9" w:rsidRPr="002771A5" w:rsidRDefault="001852F9">
      <w:pPr>
        <w:spacing w:line="360" w:lineRule="auto"/>
        <w:ind w:firstLineChars="200" w:firstLine="420"/>
        <w:rPr>
          <w:rFonts w:ascii="KaiTi" w:eastAsia="KaiTi" w:hAnsi="KaiTi" w:cs="Calibri"/>
          <w:szCs w:val="21"/>
        </w:rPr>
      </w:pPr>
      <w:r w:rsidRPr="002771A5">
        <w:rPr>
          <w:rFonts w:ascii="KaiTi" w:eastAsia="KaiTi" w:hAnsi="KaiTi" w:cs="Calibri" w:hint="eastAsia"/>
          <w:szCs w:val="21"/>
        </w:rPr>
        <w:t>3.1.5乙方在完成委托项目的过程中，甲方为乙方提供必要的协调帮助。</w:t>
      </w:r>
    </w:p>
    <w:p w:rsidR="003A56B9" w:rsidRPr="002771A5" w:rsidRDefault="001852F9">
      <w:pPr>
        <w:spacing w:line="360" w:lineRule="auto"/>
        <w:ind w:firstLineChars="200" w:firstLine="420"/>
        <w:rPr>
          <w:rFonts w:ascii="KaiTi" w:eastAsia="KaiTi" w:hAnsi="KaiTi" w:cs="Calibri"/>
          <w:szCs w:val="21"/>
        </w:rPr>
      </w:pPr>
      <w:r w:rsidRPr="002771A5">
        <w:rPr>
          <w:rFonts w:ascii="KaiTi" w:eastAsia="KaiTi" w:hAnsi="KaiTi" w:cs="Calibri" w:hint="eastAsia"/>
          <w:szCs w:val="21"/>
        </w:rPr>
        <w:lastRenderedPageBreak/>
        <w:t>3.1.6甲方应按照合同条款及时向乙方支付相应的费用。</w:t>
      </w:r>
    </w:p>
    <w:p w:rsidR="003A56B9" w:rsidRPr="002771A5" w:rsidRDefault="001852F9">
      <w:pPr>
        <w:spacing w:line="360" w:lineRule="auto"/>
        <w:ind w:firstLineChars="200" w:firstLine="420"/>
        <w:rPr>
          <w:rFonts w:ascii="KaiTi" w:eastAsia="KaiTi" w:hAnsi="KaiTi" w:cs="Calibri"/>
          <w:szCs w:val="21"/>
        </w:rPr>
      </w:pPr>
      <w:r w:rsidRPr="002771A5">
        <w:rPr>
          <w:rFonts w:ascii="KaiTi" w:eastAsia="KaiTi" w:hAnsi="KaiTi" w:cs="Calibri" w:hint="eastAsia"/>
          <w:szCs w:val="21"/>
        </w:rPr>
        <w:t>3.2乙方的权利和义务</w:t>
      </w:r>
    </w:p>
    <w:p w:rsidR="003A56B9" w:rsidRPr="002771A5" w:rsidRDefault="001852F9">
      <w:pPr>
        <w:spacing w:line="360" w:lineRule="auto"/>
        <w:ind w:firstLineChars="200" w:firstLine="420"/>
        <w:rPr>
          <w:rFonts w:ascii="KaiTi" w:eastAsia="KaiTi" w:hAnsi="KaiTi" w:cs="Calibri"/>
          <w:szCs w:val="21"/>
        </w:rPr>
      </w:pPr>
      <w:r w:rsidRPr="002771A5">
        <w:rPr>
          <w:rFonts w:ascii="KaiTi" w:eastAsia="KaiTi" w:hAnsi="KaiTi" w:cs="Calibri" w:hint="eastAsia"/>
          <w:bCs/>
          <w:iCs/>
          <w:szCs w:val="21"/>
        </w:rPr>
        <w:t>3.2.1</w:t>
      </w:r>
      <w:r w:rsidRPr="002771A5">
        <w:rPr>
          <w:rFonts w:ascii="KaiTi" w:eastAsia="KaiTi" w:hAnsi="KaiTi" w:cs="Calibri" w:hint="eastAsia"/>
          <w:szCs w:val="21"/>
        </w:rPr>
        <w:t>乙方依照本合同的约定向甲方提供专业的服务，并在规定的委托项目工作时间期限内完成委托项目的工作，随时接受甲方的检查监督，并为检查监督提供相应材料及便利条件。</w:t>
      </w:r>
    </w:p>
    <w:p w:rsidR="003A56B9" w:rsidRPr="002771A5" w:rsidRDefault="001852F9">
      <w:pPr>
        <w:spacing w:line="360" w:lineRule="auto"/>
        <w:ind w:firstLineChars="200" w:firstLine="420"/>
        <w:rPr>
          <w:rFonts w:ascii="KaiTi" w:eastAsia="KaiTi" w:hAnsi="KaiTi" w:cs="Calibri"/>
          <w:bCs/>
          <w:iCs/>
          <w:szCs w:val="21"/>
        </w:rPr>
      </w:pPr>
      <w:r w:rsidRPr="002771A5">
        <w:rPr>
          <w:rFonts w:ascii="KaiTi" w:eastAsia="KaiTi" w:hAnsi="KaiTi" w:cs="Calibri" w:hint="eastAsia"/>
          <w:bCs/>
          <w:iCs/>
          <w:szCs w:val="21"/>
        </w:rPr>
        <w:t>3.2.2乙方应遵守国家法律、法规和行业行为准则为甲方完成委托项目的工作。乙方提交的工作成果必须达到合同约定的要求，并对其完成的委托项目工作成果的真实性和准确性与服务质量全面负责。</w:t>
      </w:r>
    </w:p>
    <w:p w:rsidR="003A56B9" w:rsidRPr="002771A5" w:rsidRDefault="001852F9">
      <w:pPr>
        <w:spacing w:line="360" w:lineRule="auto"/>
        <w:ind w:firstLineChars="200" w:firstLine="420"/>
        <w:rPr>
          <w:rFonts w:ascii="KaiTi" w:eastAsia="KaiTi" w:hAnsi="KaiTi" w:cs="Calibri"/>
          <w:bCs/>
          <w:iCs/>
          <w:szCs w:val="21"/>
        </w:rPr>
      </w:pPr>
      <w:r w:rsidRPr="002771A5">
        <w:rPr>
          <w:rFonts w:ascii="KaiTi" w:eastAsia="KaiTi" w:hAnsi="KaiTi" w:cs="Calibri" w:hint="eastAsia"/>
          <w:szCs w:val="21"/>
        </w:rPr>
        <w:t xml:space="preserve">3.2.3乙方发现甲方提供的技术资料、数据有明显错误和缺陷的，有权于收到上述资料后 </w:t>
      </w:r>
      <w:r w:rsidRPr="002771A5">
        <w:rPr>
          <w:rFonts w:ascii="KaiTi" w:eastAsia="KaiTi" w:hAnsi="KaiTi" w:cs="Calibri" w:hint="eastAsia"/>
          <w:szCs w:val="21"/>
          <w:u w:val="single"/>
        </w:rPr>
        <w:t>5</w:t>
      </w:r>
      <w:r w:rsidRPr="002771A5">
        <w:rPr>
          <w:rFonts w:ascii="KaiTi" w:eastAsia="KaiTi" w:hAnsi="KaiTi" w:cs="Calibri" w:hint="eastAsia"/>
          <w:szCs w:val="21"/>
        </w:rPr>
        <w:t>日内书面通知甲方进行补充、修改。如逾期未提出异议的，则视为甲方提交的资料、数据符合合同约定的条件。</w:t>
      </w:r>
    </w:p>
    <w:p w:rsidR="003A56B9" w:rsidRPr="002771A5" w:rsidRDefault="001852F9">
      <w:pPr>
        <w:spacing w:line="360" w:lineRule="auto"/>
        <w:ind w:firstLineChars="200" w:firstLine="420"/>
        <w:rPr>
          <w:rFonts w:ascii="KaiTi" w:eastAsia="KaiTi" w:hAnsi="KaiTi" w:cs="Calibri"/>
          <w:bCs/>
          <w:iCs/>
          <w:szCs w:val="21"/>
        </w:rPr>
      </w:pPr>
      <w:r w:rsidRPr="002771A5">
        <w:rPr>
          <w:rFonts w:ascii="KaiTi" w:eastAsia="KaiTi" w:hAnsi="KaiTi" w:cs="Calibri" w:hint="eastAsia"/>
          <w:bCs/>
          <w:iCs/>
          <w:szCs w:val="21"/>
        </w:rPr>
        <w:t>3.2.4甲方对乙方提交的委托项目工作成果提出质疑或要求乙方答复时，乙方须在收到甲方的质疑后</w:t>
      </w:r>
      <w:r w:rsidRPr="002771A5">
        <w:rPr>
          <w:rFonts w:ascii="KaiTi" w:eastAsia="KaiTi" w:hAnsi="KaiTi" w:cs="Calibri" w:hint="eastAsia"/>
          <w:bCs/>
          <w:iCs/>
          <w:szCs w:val="21"/>
          <w:u w:val="single"/>
        </w:rPr>
        <w:t xml:space="preserve"> 3 </w:t>
      </w:r>
      <w:r w:rsidRPr="002771A5">
        <w:rPr>
          <w:rFonts w:ascii="KaiTi" w:eastAsia="KaiTi" w:hAnsi="KaiTi" w:cs="Calibri" w:hint="eastAsia"/>
          <w:bCs/>
          <w:iCs/>
          <w:szCs w:val="21"/>
        </w:rPr>
        <w:t>日内给予书面解释或答复。</w:t>
      </w:r>
    </w:p>
    <w:p w:rsidR="003A56B9" w:rsidRPr="002771A5" w:rsidRDefault="001852F9">
      <w:pPr>
        <w:spacing w:line="360" w:lineRule="auto"/>
        <w:ind w:firstLineChars="150" w:firstLine="315"/>
        <w:rPr>
          <w:rFonts w:ascii="KaiTi" w:eastAsia="KaiTi" w:hAnsi="KaiTi" w:cs="Calibri"/>
          <w:szCs w:val="21"/>
        </w:rPr>
      </w:pPr>
      <w:r w:rsidRPr="002771A5">
        <w:rPr>
          <w:rFonts w:ascii="KaiTi" w:eastAsia="KaiTi" w:hAnsi="KaiTi" w:cs="Calibri" w:hint="eastAsia"/>
          <w:bCs/>
          <w:iCs/>
          <w:szCs w:val="21"/>
        </w:rPr>
        <w:t>3.2.5乙方为甲方服务期间，因乙方原因造成的事故，其责任与损失均由乙方承担。</w:t>
      </w:r>
    </w:p>
    <w:p w:rsidR="003A56B9" w:rsidRPr="002771A5" w:rsidRDefault="001852F9" w:rsidP="00012D67">
      <w:pPr>
        <w:spacing w:line="360" w:lineRule="auto"/>
        <w:ind w:firstLineChars="149" w:firstLine="358"/>
        <w:rPr>
          <w:rFonts w:ascii="KaiTi" w:eastAsia="KaiTi" w:hAnsi="KaiTi" w:cs="Calibri"/>
          <w:b/>
          <w:sz w:val="24"/>
          <w:szCs w:val="21"/>
        </w:rPr>
      </w:pPr>
      <w:r w:rsidRPr="002771A5">
        <w:rPr>
          <w:rFonts w:ascii="KaiTi" w:eastAsia="KaiTi" w:hAnsi="KaiTi" w:cs="Calibri" w:hint="eastAsia"/>
          <w:b/>
          <w:sz w:val="24"/>
          <w:szCs w:val="21"/>
        </w:rPr>
        <w:t>四、服务质量管理</w:t>
      </w:r>
    </w:p>
    <w:p w:rsidR="003A56B9" w:rsidRPr="002771A5" w:rsidRDefault="001852F9">
      <w:pPr>
        <w:spacing w:line="360" w:lineRule="auto"/>
        <w:ind w:firstLineChars="200" w:firstLine="420"/>
        <w:rPr>
          <w:rFonts w:ascii="KaiTi" w:eastAsia="KaiTi" w:hAnsi="KaiTi" w:cs="Calibri"/>
          <w:szCs w:val="21"/>
        </w:rPr>
      </w:pPr>
      <w:r w:rsidRPr="002771A5">
        <w:rPr>
          <w:rFonts w:ascii="KaiTi" w:eastAsia="KaiTi" w:hAnsi="KaiTi" w:cs="Calibri" w:hint="eastAsia"/>
          <w:szCs w:val="21"/>
        </w:rPr>
        <w:t>4.1乙方须根据项目要求安排具备相应资质的专业技术人员，并确保项目技术队伍的稳定。项目服务过程中，乙方如因正当理由需要调整项目技术人员的，应当提前5日通知甲方，获得甲方书面同意后方可进行。</w:t>
      </w:r>
    </w:p>
    <w:p w:rsidR="003A56B9" w:rsidRPr="002771A5" w:rsidRDefault="001852F9">
      <w:pPr>
        <w:spacing w:line="360" w:lineRule="auto"/>
        <w:ind w:firstLineChars="200" w:firstLine="420"/>
        <w:rPr>
          <w:rFonts w:ascii="KaiTi" w:eastAsia="KaiTi" w:hAnsi="KaiTi" w:cs="Calibri"/>
          <w:szCs w:val="21"/>
        </w:rPr>
      </w:pPr>
      <w:r w:rsidRPr="002771A5">
        <w:rPr>
          <w:rFonts w:ascii="KaiTi" w:eastAsia="KaiTi" w:hAnsi="KaiTi" w:cs="Calibri" w:hint="eastAsia"/>
          <w:szCs w:val="21"/>
        </w:rPr>
        <w:t>4.2乙方向甲方提交完整的委托项目工作成果后，应在甲方指定的地点接受甲方对其工作成果进行质量评审。</w:t>
      </w:r>
    </w:p>
    <w:p w:rsidR="003A56B9" w:rsidRPr="002771A5" w:rsidRDefault="001852F9">
      <w:pPr>
        <w:spacing w:line="360" w:lineRule="auto"/>
        <w:ind w:firstLineChars="200" w:firstLine="420"/>
        <w:rPr>
          <w:rFonts w:ascii="KaiTi" w:eastAsia="KaiTi" w:hAnsi="KaiTi" w:cs="Calibri"/>
          <w:szCs w:val="21"/>
        </w:rPr>
      </w:pPr>
      <w:r w:rsidRPr="002771A5">
        <w:rPr>
          <w:rFonts w:ascii="KaiTi" w:eastAsia="KaiTi" w:hAnsi="KaiTi" w:cs="Calibri" w:hint="eastAsia"/>
          <w:szCs w:val="21"/>
        </w:rPr>
        <w:t>4.3乙方项目负责人应对工作情况做出必要说明，并可以对质量评审结论申述意见。乙方提交的委托项目工作成果通过质量评审的，经双方授权代表签字确认后，作为委托项目工作成果验收合格的依据。如乙方提交的工作成果未通过质量评审的，乙方应在甲方规定的期</w:t>
      </w:r>
      <w:r w:rsidRPr="002771A5">
        <w:rPr>
          <w:rFonts w:ascii="KaiTi" w:eastAsia="KaiTi" w:hAnsi="KaiTi" w:cs="Calibri" w:hint="eastAsia"/>
          <w:szCs w:val="21"/>
        </w:rPr>
        <w:lastRenderedPageBreak/>
        <w:t>限内进行修改并承担修改费用，并重新申请进行评审验收。</w:t>
      </w:r>
    </w:p>
    <w:p w:rsidR="003A56B9" w:rsidRPr="002771A5" w:rsidRDefault="001852F9" w:rsidP="00012D67">
      <w:pPr>
        <w:spacing w:line="360" w:lineRule="auto"/>
        <w:ind w:firstLineChars="199" w:firstLine="478"/>
        <w:rPr>
          <w:rFonts w:ascii="KaiTi" w:eastAsia="KaiTi" w:hAnsi="KaiTi" w:cs="Calibri"/>
          <w:b/>
          <w:sz w:val="24"/>
          <w:szCs w:val="24"/>
        </w:rPr>
      </w:pPr>
      <w:r w:rsidRPr="002771A5">
        <w:rPr>
          <w:rFonts w:ascii="KaiTi" w:eastAsia="KaiTi" w:hAnsi="KaiTi" w:cs="Calibri" w:hint="eastAsia"/>
          <w:b/>
          <w:sz w:val="24"/>
          <w:szCs w:val="24"/>
        </w:rPr>
        <w:t>五、知识产权</w:t>
      </w:r>
    </w:p>
    <w:p w:rsidR="003A56B9" w:rsidRPr="002771A5" w:rsidRDefault="001852F9">
      <w:pPr>
        <w:spacing w:line="360" w:lineRule="auto"/>
        <w:ind w:firstLineChars="249" w:firstLine="523"/>
        <w:rPr>
          <w:rFonts w:ascii="KaiTi" w:eastAsia="KaiTi" w:hAnsi="KaiTi" w:cs="Calibri"/>
          <w:b/>
          <w:sz w:val="24"/>
          <w:szCs w:val="24"/>
        </w:rPr>
      </w:pPr>
      <w:r w:rsidRPr="002771A5">
        <w:rPr>
          <w:rFonts w:ascii="KaiTi" w:eastAsia="KaiTi" w:hAnsi="KaiTi" w:cs="Calibri" w:hint="eastAsia"/>
          <w:szCs w:val="21"/>
        </w:rPr>
        <w:t>5.1在本合同有效期内，乙方利用甲方提供的技术资料和工作条件所完成的新的技术成果，归</w:t>
      </w:r>
      <w:r w:rsidRPr="002771A5">
        <w:rPr>
          <w:rFonts w:ascii="KaiTi" w:eastAsia="KaiTi" w:hAnsi="KaiTi" w:cs="Calibri" w:hint="eastAsia"/>
          <w:szCs w:val="21"/>
          <w:u w:val="single"/>
        </w:rPr>
        <w:t xml:space="preserve"> 甲</w:t>
      </w:r>
      <w:r w:rsidRPr="002771A5">
        <w:rPr>
          <w:rFonts w:ascii="KaiTi" w:eastAsia="KaiTi" w:hAnsi="KaiTi" w:cs="Calibri" w:hint="eastAsia"/>
          <w:szCs w:val="21"/>
        </w:rPr>
        <w:t xml:space="preserve"> 方所有；合同有效期内，甲方利用乙方提交的技术咨询工作成果所完成的新的技术成果，归甲方所有。</w:t>
      </w:r>
    </w:p>
    <w:p w:rsidR="003A56B9" w:rsidRPr="002771A5" w:rsidRDefault="001852F9">
      <w:pPr>
        <w:spacing w:line="360" w:lineRule="auto"/>
        <w:ind w:firstLineChars="200" w:firstLine="420"/>
        <w:rPr>
          <w:rFonts w:ascii="KaiTi" w:eastAsia="KaiTi" w:hAnsi="KaiTi" w:cs="Calibri"/>
          <w:szCs w:val="21"/>
        </w:rPr>
      </w:pPr>
      <w:r w:rsidRPr="002771A5">
        <w:rPr>
          <w:rFonts w:ascii="KaiTi" w:eastAsia="KaiTi" w:hAnsi="KaiTi" w:cs="Calibri" w:hint="eastAsia"/>
          <w:szCs w:val="21"/>
        </w:rPr>
        <w:t>5.2乙方保证委托项目成果是其独立实施完成，不会受到任何第三方基于侵犯其专利权、商标权、著作权、商业秘密等的指控和诉讼。如果甲方收到上述指控和诉讼，乙方应当配合甲方积极应诉，并承担因此给甲方造成的全部损失，包括但不限于诉讼、仲裁费、律师费、法院或仲裁机构最终裁定的侵权赔偿费用及甲方承担其他侵权责任所造成的全部经济损失与声誉损失等，并按合同总金额20%向甲方支付违约金。</w:t>
      </w:r>
    </w:p>
    <w:p w:rsidR="003A56B9" w:rsidRPr="002771A5" w:rsidRDefault="001852F9">
      <w:pPr>
        <w:spacing w:line="360" w:lineRule="auto"/>
        <w:ind w:firstLineChars="200" w:firstLine="420"/>
        <w:rPr>
          <w:rFonts w:ascii="KaiTi" w:eastAsia="KaiTi" w:hAnsi="KaiTi" w:cs="Calibri"/>
          <w:szCs w:val="21"/>
        </w:rPr>
      </w:pPr>
      <w:r w:rsidRPr="002771A5">
        <w:rPr>
          <w:rFonts w:ascii="KaiTi" w:eastAsia="KaiTi" w:hAnsi="KaiTi" w:cs="Calibri" w:hint="eastAsia"/>
          <w:szCs w:val="21"/>
        </w:rPr>
        <w:t>5.3在履行合同过程中，若乙方未经甲方同意或认可，擅自使用或连接侵犯第三方专利或著作权的设备、软件、程序代码等，则由此引起的一切后果由乙方承担，甲方不承担任何责任。</w:t>
      </w:r>
    </w:p>
    <w:p w:rsidR="003A56B9" w:rsidRPr="002771A5" w:rsidRDefault="001852F9">
      <w:pPr>
        <w:spacing w:line="360" w:lineRule="auto"/>
        <w:ind w:firstLineChars="200" w:firstLine="420"/>
        <w:rPr>
          <w:rFonts w:ascii="KaiTi" w:eastAsia="KaiTi" w:hAnsi="KaiTi" w:cs="Calibri"/>
          <w:szCs w:val="21"/>
        </w:rPr>
      </w:pPr>
      <w:r w:rsidRPr="002771A5">
        <w:rPr>
          <w:rFonts w:ascii="KaiTi" w:eastAsia="KaiTi" w:hAnsi="KaiTi" w:cs="Calibri" w:hint="eastAsia"/>
          <w:szCs w:val="21"/>
        </w:rPr>
        <w:t>5.4如果甲方在合同期间，使用或侵犯第三方专利或著作权的设备、软件、程序代码等，由此引起的一切后果由甲方承担，乙方不承担任何责任。</w:t>
      </w:r>
    </w:p>
    <w:p w:rsidR="003A56B9" w:rsidRPr="002771A5" w:rsidRDefault="001852F9">
      <w:pPr>
        <w:spacing w:line="360" w:lineRule="auto"/>
        <w:ind w:firstLineChars="200" w:firstLine="420"/>
        <w:rPr>
          <w:rFonts w:ascii="KaiTi" w:eastAsia="KaiTi" w:hAnsi="KaiTi" w:cs="Calibri"/>
          <w:szCs w:val="21"/>
        </w:rPr>
      </w:pPr>
      <w:r w:rsidRPr="002771A5">
        <w:rPr>
          <w:rFonts w:ascii="KaiTi" w:eastAsia="KaiTi" w:hAnsi="KaiTi" w:cs="Calibri" w:hint="eastAsia"/>
          <w:szCs w:val="21"/>
        </w:rPr>
        <w:t>5.5乙方在执行本合同项下服务过程中利用甲方软件、硬件系统等各种IT资源的基础上新开发的软件、产品、流程、系统等的知识产权，归甲方所有。未经甲方同意乙方不能用于第三方的业务。</w:t>
      </w:r>
    </w:p>
    <w:p w:rsidR="003A56B9" w:rsidRPr="002771A5" w:rsidRDefault="001852F9" w:rsidP="00012D67">
      <w:pPr>
        <w:spacing w:line="360" w:lineRule="auto"/>
        <w:ind w:firstLineChars="150" w:firstLine="360"/>
        <w:rPr>
          <w:rFonts w:ascii="KaiTi" w:eastAsia="KaiTi" w:hAnsi="KaiTi" w:cs="Calibri"/>
          <w:b/>
          <w:sz w:val="24"/>
          <w:szCs w:val="24"/>
        </w:rPr>
      </w:pPr>
      <w:r w:rsidRPr="002771A5">
        <w:rPr>
          <w:rFonts w:ascii="KaiTi" w:eastAsia="KaiTi" w:hAnsi="KaiTi" w:cs="Calibri" w:hint="eastAsia"/>
          <w:b/>
          <w:sz w:val="24"/>
          <w:szCs w:val="24"/>
        </w:rPr>
        <w:t>六、保密义务</w:t>
      </w:r>
    </w:p>
    <w:p w:rsidR="003A56B9" w:rsidRPr="002771A5" w:rsidRDefault="001852F9">
      <w:pPr>
        <w:spacing w:line="360" w:lineRule="auto"/>
        <w:ind w:firstLineChars="200" w:firstLine="420"/>
        <w:rPr>
          <w:rFonts w:ascii="KaiTi" w:eastAsia="KaiTi" w:hAnsi="KaiTi" w:cs="Calibri"/>
          <w:szCs w:val="21"/>
        </w:rPr>
      </w:pPr>
      <w:r w:rsidRPr="002771A5">
        <w:rPr>
          <w:rFonts w:ascii="KaiTi" w:eastAsia="KaiTi" w:hAnsi="KaiTi" w:cs="Calibri" w:hint="eastAsia"/>
          <w:szCs w:val="21"/>
        </w:rPr>
        <w:t>6.1乙方不得向乙方内部无关人员及任何第三方泄露双方在执行合同过程中了解到的甲方任何数据、资料、信息等。</w:t>
      </w:r>
    </w:p>
    <w:p w:rsidR="003A56B9" w:rsidRPr="002771A5" w:rsidRDefault="001852F9">
      <w:pPr>
        <w:spacing w:line="360" w:lineRule="auto"/>
        <w:ind w:firstLineChars="200" w:firstLine="420"/>
        <w:rPr>
          <w:rFonts w:ascii="KaiTi" w:eastAsia="KaiTi" w:hAnsi="KaiTi" w:cs="Calibri"/>
          <w:szCs w:val="21"/>
        </w:rPr>
      </w:pPr>
      <w:r w:rsidRPr="002771A5">
        <w:rPr>
          <w:rFonts w:ascii="KaiTi" w:eastAsia="KaiTi" w:hAnsi="KaiTi" w:cs="Calibri" w:hint="eastAsia"/>
          <w:szCs w:val="21"/>
        </w:rPr>
        <w:t>6.2甲乙双方均保证不向内部无关人员及任何第三方透漏本合同任意条款内容。</w:t>
      </w:r>
    </w:p>
    <w:p w:rsidR="003A56B9" w:rsidRPr="002771A5" w:rsidRDefault="001852F9">
      <w:pPr>
        <w:spacing w:line="360" w:lineRule="auto"/>
        <w:ind w:firstLineChars="200" w:firstLine="420"/>
        <w:rPr>
          <w:rFonts w:ascii="KaiTi" w:eastAsia="KaiTi" w:hAnsi="KaiTi" w:cs="Calibri"/>
          <w:szCs w:val="21"/>
        </w:rPr>
      </w:pPr>
      <w:r w:rsidRPr="002771A5">
        <w:rPr>
          <w:rFonts w:ascii="KaiTi" w:eastAsia="KaiTi" w:hAnsi="KaiTi" w:cs="Calibri" w:hint="eastAsia"/>
          <w:szCs w:val="21"/>
        </w:rPr>
        <w:t>6.3乙方保证对甲方所提供的保密信息予以妥善保存，仅使用于与完成委托项目工作有</w:t>
      </w:r>
      <w:r w:rsidRPr="002771A5">
        <w:rPr>
          <w:rFonts w:ascii="KaiTi" w:eastAsia="KaiTi" w:hAnsi="KaiTi" w:cs="Calibri" w:hint="eastAsia"/>
          <w:szCs w:val="21"/>
        </w:rPr>
        <w:lastRenderedPageBreak/>
        <w:t>关的用途或目的；在缺少相关保密条款约定时，应至少采取适用于对自己的保密信息同样的保护措施和审慎程度进行保密。一经甲方提出要求，乙方应按照甲方的指示在收到甲方的书面通知后 3 日内将收到的含有保密信息的所有文件或其他资料归还甲方。</w:t>
      </w:r>
    </w:p>
    <w:p w:rsidR="003A56B9" w:rsidRPr="002771A5" w:rsidRDefault="001852F9">
      <w:pPr>
        <w:spacing w:line="360" w:lineRule="auto"/>
        <w:ind w:firstLineChars="200" w:firstLine="420"/>
        <w:rPr>
          <w:rFonts w:ascii="KaiTi" w:eastAsia="KaiTi" w:hAnsi="KaiTi" w:cs="Calibri"/>
          <w:szCs w:val="21"/>
        </w:rPr>
      </w:pPr>
      <w:r w:rsidRPr="002771A5">
        <w:rPr>
          <w:rFonts w:ascii="KaiTi" w:eastAsia="KaiTi" w:hAnsi="KaiTi" w:cs="Calibri" w:hint="eastAsia"/>
          <w:szCs w:val="21"/>
        </w:rPr>
        <w:t>6.4保密期限不受本合同期限的限制。在本合同期限届满后，甲乙双方仍负有保密义务，尊重并保证不侵犯对方因本项目获得之成果及其所附的一切权益。</w:t>
      </w:r>
    </w:p>
    <w:p w:rsidR="003A56B9" w:rsidRPr="002771A5" w:rsidRDefault="001852F9" w:rsidP="00012D67">
      <w:pPr>
        <w:spacing w:line="360" w:lineRule="auto"/>
        <w:ind w:firstLineChars="150" w:firstLine="360"/>
        <w:rPr>
          <w:rFonts w:ascii="KaiTi" w:eastAsia="KaiTi" w:hAnsi="KaiTi" w:cs="Calibri"/>
          <w:b/>
          <w:sz w:val="24"/>
          <w:szCs w:val="21"/>
        </w:rPr>
      </w:pPr>
      <w:r w:rsidRPr="002771A5">
        <w:rPr>
          <w:rFonts w:ascii="KaiTi" w:eastAsia="KaiTi" w:hAnsi="KaiTi" w:cs="Calibri" w:hint="eastAsia"/>
          <w:b/>
          <w:sz w:val="24"/>
          <w:szCs w:val="21"/>
        </w:rPr>
        <w:t>七、合同变更</w:t>
      </w:r>
    </w:p>
    <w:p w:rsidR="003A56B9" w:rsidRPr="002771A5" w:rsidRDefault="001852F9">
      <w:pPr>
        <w:spacing w:line="360" w:lineRule="auto"/>
        <w:ind w:firstLineChars="200" w:firstLine="420"/>
        <w:rPr>
          <w:rFonts w:ascii="KaiTi" w:eastAsia="KaiTi" w:hAnsi="KaiTi" w:cs="Calibri"/>
          <w:szCs w:val="21"/>
        </w:rPr>
      </w:pPr>
      <w:r w:rsidRPr="002771A5">
        <w:rPr>
          <w:rFonts w:ascii="KaiTi" w:eastAsia="KaiTi" w:hAnsi="KaiTi" w:cs="Calibri" w:hint="eastAsia"/>
          <w:szCs w:val="21"/>
        </w:rPr>
        <w:t>7.1本合同生效后，如需对本合同条款做增加、删除、修改等变更，须以补充协议书方式进行。该补充协议书经双方法定代表人或其授权人签字并加盖各自单位公章后方可生效。</w:t>
      </w:r>
    </w:p>
    <w:p w:rsidR="003A56B9" w:rsidRPr="002771A5" w:rsidRDefault="001852F9">
      <w:pPr>
        <w:spacing w:line="360" w:lineRule="auto"/>
        <w:ind w:firstLineChars="200" w:firstLine="420"/>
        <w:rPr>
          <w:rFonts w:ascii="KaiTi" w:eastAsia="KaiTi" w:hAnsi="KaiTi" w:cs="Calibri"/>
          <w:szCs w:val="21"/>
        </w:rPr>
      </w:pPr>
      <w:r w:rsidRPr="002771A5">
        <w:rPr>
          <w:rFonts w:ascii="KaiTi" w:eastAsia="KaiTi" w:hAnsi="KaiTi" w:cs="Calibri" w:hint="eastAsia"/>
          <w:szCs w:val="21"/>
        </w:rPr>
        <w:t>7.2 合同的变更、解除不影响守约一方要求损害赔偿的权利。</w:t>
      </w:r>
    </w:p>
    <w:p w:rsidR="003A56B9" w:rsidRPr="002771A5" w:rsidRDefault="001852F9" w:rsidP="00012D67">
      <w:pPr>
        <w:spacing w:line="360" w:lineRule="auto"/>
        <w:ind w:firstLineChars="197" w:firstLine="473"/>
        <w:rPr>
          <w:rFonts w:ascii="KaiTi" w:eastAsia="KaiTi" w:hAnsi="KaiTi" w:cs="Calibri"/>
          <w:b/>
          <w:sz w:val="24"/>
          <w:szCs w:val="21"/>
        </w:rPr>
      </w:pPr>
      <w:r w:rsidRPr="002771A5">
        <w:rPr>
          <w:rFonts w:ascii="KaiTi" w:eastAsia="KaiTi" w:hAnsi="KaiTi" w:cs="Calibri" w:hint="eastAsia"/>
          <w:b/>
          <w:sz w:val="24"/>
          <w:szCs w:val="21"/>
        </w:rPr>
        <w:t>八、违约责任</w:t>
      </w:r>
    </w:p>
    <w:p w:rsidR="003A56B9" w:rsidRPr="002771A5" w:rsidRDefault="001852F9">
      <w:pPr>
        <w:spacing w:line="360" w:lineRule="auto"/>
        <w:ind w:firstLineChars="200" w:firstLine="420"/>
        <w:rPr>
          <w:rFonts w:ascii="KaiTi" w:eastAsia="KaiTi" w:hAnsi="KaiTi" w:cs="Calibri"/>
          <w:szCs w:val="21"/>
        </w:rPr>
      </w:pPr>
      <w:r w:rsidRPr="002771A5">
        <w:rPr>
          <w:rFonts w:ascii="KaiTi" w:eastAsia="KaiTi" w:hAnsi="KaiTi" w:cs="Calibri" w:hint="eastAsia"/>
          <w:szCs w:val="21"/>
        </w:rPr>
        <w:t>8.1 甲方无合理理由未按合同约定支付费用，乙方可以书面催告甲方在合理期限内支付。如逾期未付，每延期一日，乙方保留向甲方要求按当期应付合同价款金额的万分之三向乙方支付违约金的权利，或双方协商解决。违约金不超过合同总额的10%。</w:t>
      </w:r>
    </w:p>
    <w:p w:rsidR="003A56B9" w:rsidRPr="002771A5" w:rsidRDefault="001852F9">
      <w:pPr>
        <w:spacing w:line="360" w:lineRule="auto"/>
        <w:ind w:firstLineChars="200" w:firstLine="420"/>
        <w:rPr>
          <w:rFonts w:ascii="KaiTi" w:eastAsia="KaiTi" w:hAnsi="KaiTi" w:cs="Calibri"/>
          <w:szCs w:val="21"/>
        </w:rPr>
      </w:pPr>
      <w:r w:rsidRPr="002771A5">
        <w:rPr>
          <w:rFonts w:ascii="KaiTi" w:eastAsia="KaiTi" w:hAnsi="KaiTi" w:cs="Calibri" w:hint="eastAsia"/>
          <w:szCs w:val="21"/>
        </w:rPr>
        <w:t>8.2如因乙方原因造成项目未按合同规定的日期提交委托项目工作成果的，每延期一日，按合同价款的万分之三支付违约金，如乙方未按合同约定提供服务的或违反服务要求的，乙方应按本合同总金额的10%向甲方支付违约金。</w:t>
      </w:r>
    </w:p>
    <w:p w:rsidR="003A56B9" w:rsidRPr="002771A5" w:rsidRDefault="001852F9">
      <w:pPr>
        <w:spacing w:line="360" w:lineRule="auto"/>
        <w:ind w:firstLineChars="200" w:firstLine="420"/>
        <w:rPr>
          <w:rFonts w:ascii="KaiTi" w:eastAsia="KaiTi" w:hAnsi="KaiTi" w:cs="Calibri"/>
          <w:szCs w:val="21"/>
        </w:rPr>
      </w:pPr>
      <w:r w:rsidRPr="002771A5">
        <w:rPr>
          <w:rFonts w:ascii="KaiTi" w:eastAsia="KaiTi" w:hAnsi="KaiTi" w:cs="Calibri" w:hint="eastAsia"/>
          <w:szCs w:val="21"/>
        </w:rPr>
        <w:t>8.3 如乙方违反合同保密约定，应当采取有效措施防止该保密信息的泄密范围进一步扩</w:t>
      </w:r>
      <w:r w:rsidRPr="002771A5">
        <w:rPr>
          <w:rFonts w:ascii="KaiTi" w:eastAsia="KaiTi" w:hAnsi="KaiTi" w:cs="Calibri" w:hint="eastAsia"/>
          <w:color w:val="000000"/>
          <w:szCs w:val="21"/>
        </w:rPr>
        <w:t>大，同时乙方应按本合同总金额20%向甲方支付违约金。</w:t>
      </w:r>
    </w:p>
    <w:p w:rsidR="003A56B9" w:rsidRPr="002771A5" w:rsidRDefault="001852F9">
      <w:pPr>
        <w:spacing w:line="360" w:lineRule="auto"/>
        <w:ind w:firstLineChars="200" w:firstLine="420"/>
        <w:rPr>
          <w:rFonts w:ascii="KaiTi" w:eastAsia="KaiTi" w:hAnsi="KaiTi" w:cs="Calibri"/>
          <w:color w:val="000000"/>
          <w:szCs w:val="21"/>
        </w:rPr>
      </w:pPr>
      <w:r w:rsidRPr="002771A5">
        <w:rPr>
          <w:rFonts w:ascii="KaiTi" w:eastAsia="KaiTi" w:hAnsi="KaiTi" w:cs="Calibri" w:hint="eastAsia"/>
          <w:szCs w:val="21"/>
        </w:rPr>
        <w:t>8.4</w:t>
      </w:r>
      <w:r w:rsidRPr="002771A5">
        <w:rPr>
          <w:rFonts w:ascii="KaiTi" w:eastAsia="KaiTi" w:hAnsi="KaiTi" w:cs="Calibri" w:hint="eastAsia"/>
          <w:color w:val="000000"/>
          <w:szCs w:val="21"/>
        </w:rPr>
        <w:t xml:space="preserve">当乙方因上述违约行为向甲方支付违约金后，不足以弥补甲方损失时，乙方还应赔偿甲方的实际损失。   </w:t>
      </w:r>
    </w:p>
    <w:p w:rsidR="003A56B9" w:rsidRPr="002771A5" w:rsidRDefault="001852F9" w:rsidP="00012D67">
      <w:pPr>
        <w:spacing w:line="360" w:lineRule="auto"/>
        <w:ind w:firstLineChars="200" w:firstLine="480"/>
        <w:rPr>
          <w:rFonts w:ascii="KaiTi" w:eastAsia="KaiTi" w:hAnsi="KaiTi" w:cs="Calibri"/>
          <w:b/>
          <w:sz w:val="24"/>
          <w:szCs w:val="21"/>
        </w:rPr>
      </w:pPr>
      <w:r w:rsidRPr="002771A5">
        <w:rPr>
          <w:rFonts w:ascii="KaiTi" w:eastAsia="KaiTi" w:hAnsi="KaiTi" w:cs="Calibri" w:hint="eastAsia"/>
          <w:b/>
          <w:sz w:val="24"/>
          <w:szCs w:val="21"/>
        </w:rPr>
        <w:t>九、纠纷解决</w:t>
      </w:r>
    </w:p>
    <w:p w:rsidR="003A56B9" w:rsidRPr="002771A5" w:rsidRDefault="001852F9">
      <w:pPr>
        <w:spacing w:line="360" w:lineRule="auto"/>
        <w:ind w:firstLineChars="200" w:firstLine="420"/>
        <w:rPr>
          <w:rFonts w:ascii="KaiTi" w:eastAsia="KaiTi" w:hAnsi="KaiTi" w:cs="Calibri"/>
          <w:szCs w:val="21"/>
        </w:rPr>
      </w:pPr>
      <w:r w:rsidRPr="002771A5">
        <w:rPr>
          <w:rFonts w:ascii="KaiTi" w:eastAsia="KaiTi" w:hAnsi="KaiTi" w:cs="Calibri" w:hint="eastAsia"/>
          <w:szCs w:val="21"/>
        </w:rPr>
        <w:t>双方本着友好协商的态度解决本合同履行过程中产生的任何争议。协商无效的，任何一方均可采取法律程序向本合同履行所在地的北京市西城区人民法院起诉解决纠纷。</w:t>
      </w:r>
    </w:p>
    <w:p w:rsidR="003A56B9" w:rsidRPr="002771A5" w:rsidRDefault="001852F9" w:rsidP="00012D67">
      <w:pPr>
        <w:spacing w:line="360" w:lineRule="auto"/>
        <w:ind w:firstLineChars="196" w:firstLine="471"/>
        <w:rPr>
          <w:rFonts w:ascii="KaiTi" w:eastAsia="KaiTi" w:hAnsi="KaiTi" w:cs="Calibri"/>
          <w:b/>
          <w:sz w:val="24"/>
          <w:szCs w:val="21"/>
        </w:rPr>
      </w:pPr>
      <w:r w:rsidRPr="002771A5">
        <w:rPr>
          <w:rFonts w:ascii="KaiTi" w:eastAsia="KaiTi" w:hAnsi="KaiTi" w:cs="Calibri" w:hint="eastAsia"/>
          <w:b/>
          <w:sz w:val="24"/>
          <w:szCs w:val="21"/>
        </w:rPr>
        <w:lastRenderedPageBreak/>
        <w:t>十、不可抗力</w:t>
      </w:r>
    </w:p>
    <w:p w:rsidR="003A56B9" w:rsidRPr="002771A5" w:rsidRDefault="001852F9">
      <w:pPr>
        <w:tabs>
          <w:tab w:val="left" w:pos="426"/>
        </w:tabs>
        <w:spacing w:line="360" w:lineRule="auto"/>
        <w:ind w:firstLineChars="200" w:firstLine="420"/>
        <w:rPr>
          <w:rFonts w:ascii="KaiTi" w:eastAsia="KaiTi" w:hAnsi="KaiTi" w:cs="Calibri"/>
          <w:szCs w:val="21"/>
        </w:rPr>
      </w:pPr>
      <w:r w:rsidRPr="002771A5">
        <w:rPr>
          <w:rFonts w:ascii="KaiTi" w:eastAsia="KaiTi" w:hAnsi="KaiTi" w:cs="Calibri" w:hint="eastAsia"/>
          <w:szCs w:val="21"/>
        </w:rPr>
        <w:t>10.1 不可抗力包括地震、水灾、台风等重大自然灾害，战争等因素，以及其他不能预见、不能避免且不能克服等因素。</w:t>
      </w:r>
    </w:p>
    <w:p w:rsidR="003A56B9" w:rsidRPr="002771A5" w:rsidRDefault="001852F9">
      <w:pPr>
        <w:spacing w:line="360" w:lineRule="auto"/>
        <w:ind w:firstLineChars="200" w:firstLine="420"/>
        <w:rPr>
          <w:rFonts w:ascii="KaiTi" w:eastAsia="KaiTi" w:hAnsi="KaiTi" w:cs="Calibri"/>
          <w:szCs w:val="21"/>
        </w:rPr>
      </w:pPr>
      <w:r w:rsidRPr="002771A5">
        <w:rPr>
          <w:rFonts w:ascii="KaiTi" w:eastAsia="KaiTi" w:hAnsi="KaiTi" w:cs="Calibri" w:hint="eastAsia"/>
          <w:szCs w:val="21"/>
        </w:rPr>
        <w:t>10.2 任何一方由于受不可抗力影响而无法正常履行本合同相关条款的，可免予承担相关法律责任。</w:t>
      </w:r>
    </w:p>
    <w:p w:rsidR="003A56B9" w:rsidRPr="002771A5" w:rsidRDefault="001852F9" w:rsidP="00012D67">
      <w:pPr>
        <w:spacing w:line="360" w:lineRule="auto"/>
        <w:ind w:firstLineChars="149" w:firstLine="358"/>
        <w:rPr>
          <w:rFonts w:ascii="KaiTi" w:eastAsia="KaiTi" w:hAnsi="KaiTi" w:cs="Calibri"/>
          <w:b/>
          <w:sz w:val="24"/>
          <w:szCs w:val="21"/>
        </w:rPr>
      </w:pPr>
      <w:r w:rsidRPr="002771A5">
        <w:rPr>
          <w:rFonts w:ascii="KaiTi" w:eastAsia="KaiTi" w:hAnsi="KaiTi" w:cs="Calibri" w:hint="eastAsia"/>
          <w:b/>
          <w:sz w:val="24"/>
          <w:szCs w:val="21"/>
        </w:rPr>
        <w:t>十一、其他约定</w:t>
      </w:r>
    </w:p>
    <w:p w:rsidR="003A56B9" w:rsidRPr="002771A5" w:rsidRDefault="001852F9">
      <w:pPr>
        <w:spacing w:line="360" w:lineRule="auto"/>
        <w:ind w:firstLineChars="200" w:firstLine="420"/>
        <w:rPr>
          <w:rFonts w:ascii="KaiTi" w:eastAsia="KaiTi" w:hAnsi="KaiTi" w:cs="Calibri"/>
          <w:szCs w:val="21"/>
        </w:rPr>
      </w:pPr>
      <w:r w:rsidRPr="002771A5">
        <w:rPr>
          <w:rFonts w:ascii="KaiTi" w:eastAsia="KaiTi" w:hAnsi="KaiTi" w:cs="Calibri" w:hint="eastAsia"/>
          <w:szCs w:val="21"/>
        </w:rPr>
        <w:t>11.1 本合同须经</w:t>
      </w:r>
      <w:r w:rsidRPr="002771A5">
        <w:rPr>
          <w:rFonts w:ascii="KaiTi" w:eastAsia="KaiTi" w:hAnsi="KaiTi" w:cs="Calibri" w:hint="eastAsia"/>
          <w:sz w:val="22"/>
          <w:szCs w:val="21"/>
        </w:rPr>
        <w:t>法定代表人或委托代理人签字</w:t>
      </w:r>
      <w:r w:rsidRPr="002771A5">
        <w:rPr>
          <w:rFonts w:ascii="KaiTi" w:eastAsia="KaiTi" w:hAnsi="KaiTi" w:cs="Calibri" w:hint="eastAsia"/>
          <w:szCs w:val="21"/>
        </w:rPr>
        <w:t>并加盖各自单位公章后方可生效。</w:t>
      </w:r>
    </w:p>
    <w:p w:rsidR="003A56B9" w:rsidRPr="002771A5" w:rsidRDefault="001852F9">
      <w:pPr>
        <w:spacing w:line="360" w:lineRule="auto"/>
        <w:ind w:firstLineChars="200" w:firstLine="420"/>
        <w:rPr>
          <w:rFonts w:ascii="KaiTi" w:eastAsia="KaiTi" w:hAnsi="KaiTi" w:cs="Calibri"/>
          <w:szCs w:val="21"/>
        </w:rPr>
      </w:pPr>
      <w:r w:rsidRPr="002771A5">
        <w:rPr>
          <w:rFonts w:ascii="KaiTi" w:eastAsia="KaiTi" w:hAnsi="KaiTi" w:cs="Calibri" w:hint="eastAsia"/>
          <w:szCs w:val="21"/>
        </w:rPr>
        <w:t>11.2 本合同壹式份，甲方执份，乙方执份，均具有同等法律效力。</w:t>
      </w:r>
    </w:p>
    <w:p w:rsidR="003A56B9" w:rsidRPr="002771A5" w:rsidRDefault="001852F9" w:rsidP="00012D67">
      <w:pPr>
        <w:spacing w:line="360" w:lineRule="auto"/>
        <w:ind w:firstLineChars="149" w:firstLine="358"/>
        <w:rPr>
          <w:rFonts w:ascii="KaiTi" w:eastAsia="KaiTi" w:hAnsi="KaiTi" w:cs="Calibri"/>
          <w:b/>
          <w:sz w:val="24"/>
          <w:szCs w:val="21"/>
        </w:rPr>
      </w:pPr>
      <w:r w:rsidRPr="002771A5">
        <w:rPr>
          <w:rFonts w:ascii="KaiTi" w:eastAsia="KaiTi" w:hAnsi="KaiTi" w:cs="Calibri" w:hint="eastAsia"/>
          <w:b/>
          <w:sz w:val="24"/>
          <w:szCs w:val="21"/>
        </w:rPr>
        <w:t>十二、合同终止</w:t>
      </w:r>
    </w:p>
    <w:p w:rsidR="003A56B9" w:rsidRPr="002771A5" w:rsidRDefault="001852F9">
      <w:pPr>
        <w:spacing w:line="360" w:lineRule="auto"/>
        <w:ind w:firstLineChars="200" w:firstLine="420"/>
        <w:rPr>
          <w:rFonts w:ascii="KaiTi" w:eastAsia="KaiTi" w:hAnsi="KaiTi" w:cs="Calibri"/>
          <w:szCs w:val="21"/>
        </w:rPr>
      </w:pPr>
      <w:r w:rsidRPr="002771A5">
        <w:rPr>
          <w:rFonts w:ascii="KaiTi" w:eastAsia="KaiTi" w:hAnsi="KaiTi" w:cs="Calibri" w:hint="eastAsia"/>
          <w:szCs w:val="21"/>
        </w:rPr>
        <w:t xml:space="preserve">12.1 </w:t>
      </w:r>
      <w:r w:rsidRPr="002771A5">
        <w:rPr>
          <w:rFonts w:ascii="KaiTi" w:eastAsia="KaiTi" w:hAnsi="KaiTi" w:cs="Calibri" w:hint="eastAsia"/>
          <w:kern w:val="0"/>
          <w:szCs w:val="21"/>
        </w:rPr>
        <w:t>合同期限</w:t>
      </w:r>
      <w:r w:rsidRPr="002771A5">
        <w:rPr>
          <w:rFonts w:ascii="KaiTi" w:eastAsia="KaiTi" w:hAnsi="KaiTi" w:cs="Calibri" w:hint="eastAsia"/>
          <w:szCs w:val="21"/>
        </w:rPr>
        <w:t>届满，该合同自动终止。</w:t>
      </w:r>
    </w:p>
    <w:p w:rsidR="003A56B9" w:rsidRPr="002771A5" w:rsidRDefault="001852F9">
      <w:pPr>
        <w:spacing w:line="360" w:lineRule="auto"/>
        <w:ind w:firstLineChars="200" w:firstLine="420"/>
        <w:rPr>
          <w:rFonts w:ascii="KaiTi" w:eastAsia="KaiTi" w:hAnsi="KaiTi" w:cs="Calibri"/>
          <w:szCs w:val="21"/>
        </w:rPr>
      </w:pPr>
      <w:r w:rsidRPr="002771A5">
        <w:rPr>
          <w:rFonts w:ascii="KaiTi" w:eastAsia="KaiTi" w:hAnsi="KaiTi" w:cs="Calibri" w:hint="eastAsia"/>
          <w:szCs w:val="21"/>
        </w:rPr>
        <w:t>12.2 乙方歇业、被吊销营业执照或被人民法院裁定宣告进入破产还债程序的，可书面通知甲方解除本合同。但必须提前一个月书面通知甲方。</w:t>
      </w:r>
    </w:p>
    <w:p w:rsidR="003A56B9" w:rsidRPr="002771A5" w:rsidRDefault="001852F9">
      <w:pPr>
        <w:spacing w:line="360" w:lineRule="auto"/>
        <w:ind w:firstLineChars="200" w:firstLine="420"/>
        <w:rPr>
          <w:rFonts w:ascii="KaiTi" w:eastAsia="KaiTi" w:hAnsi="KaiTi" w:cs="Calibri"/>
          <w:szCs w:val="21"/>
        </w:rPr>
      </w:pPr>
      <w:r w:rsidRPr="002771A5">
        <w:rPr>
          <w:rFonts w:ascii="KaiTi" w:eastAsia="KaiTi" w:hAnsi="KaiTi" w:cs="Calibri" w:hint="eastAsia"/>
          <w:szCs w:val="21"/>
        </w:rPr>
        <w:t>12.3任何一方违约，在7日之内未采取有效改正措施的，守约方可书面通知违约方解除合同。</w:t>
      </w:r>
    </w:p>
    <w:p w:rsidR="003A56B9" w:rsidRPr="002771A5" w:rsidRDefault="001852F9">
      <w:pPr>
        <w:spacing w:line="360" w:lineRule="auto"/>
        <w:ind w:firstLineChars="171" w:firstLine="359"/>
        <w:rPr>
          <w:rFonts w:ascii="KaiTi" w:eastAsia="KaiTi" w:hAnsi="KaiTi" w:cs="Calibri"/>
          <w:szCs w:val="21"/>
        </w:rPr>
      </w:pPr>
      <w:r w:rsidRPr="002771A5">
        <w:rPr>
          <w:rFonts w:ascii="KaiTi" w:eastAsia="KaiTi" w:hAnsi="KaiTi" w:cs="Calibri" w:hint="eastAsia"/>
          <w:szCs w:val="21"/>
        </w:rPr>
        <w:t>12.4 本合同的变更、解除、终止不影响守约一方根据本合同之约定要求违约一方给予损害赔偿、支付应付款项、追究违约责任的权利。</w:t>
      </w:r>
    </w:p>
    <w:p w:rsidR="003A56B9" w:rsidRPr="002771A5" w:rsidRDefault="001852F9" w:rsidP="00012D67">
      <w:pPr>
        <w:spacing w:line="360" w:lineRule="auto"/>
        <w:ind w:firstLineChars="149" w:firstLine="358"/>
        <w:rPr>
          <w:rFonts w:ascii="KaiTi" w:eastAsia="KaiTi" w:hAnsi="KaiTi" w:cs="Calibri"/>
          <w:b/>
          <w:sz w:val="24"/>
          <w:szCs w:val="21"/>
        </w:rPr>
      </w:pPr>
      <w:r w:rsidRPr="002771A5">
        <w:rPr>
          <w:rFonts w:ascii="KaiTi" w:eastAsia="KaiTi" w:hAnsi="KaiTi" w:cs="Calibri" w:hint="eastAsia"/>
          <w:b/>
          <w:sz w:val="24"/>
          <w:szCs w:val="21"/>
        </w:rPr>
        <w:t>十三、附则</w:t>
      </w:r>
    </w:p>
    <w:p w:rsidR="003A56B9" w:rsidRPr="002771A5" w:rsidRDefault="001852F9">
      <w:pPr>
        <w:spacing w:line="360" w:lineRule="auto"/>
        <w:ind w:firstLineChars="171" w:firstLine="359"/>
        <w:rPr>
          <w:rFonts w:ascii="KaiTi" w:eastAsia="KaiTi" w:hAnsi="KaiTi" w:cs="Calibri"/>
          <w:szCs w:val="21"/>
        </w:rPr>
      </w:pPr>
      <w:r w:rsidRPr="002771A5">
        <w:rPr>
          <w:rFonts w:ascii="KaiTi" w:eastAsia="KaiTi" w:hAnsi="KaiTi" w:cs="Calibri" w:hint="eastAsia"/>
          <w:szCs w:val="21"/>
        </w:rPr>
        <w:t>13.1 乙方人员不得以任何形式对甲方人员进行商业贿赂。</w:t>
      </w:r>
    </w:p>
    <w:p w:rsidR="003A56B9" w:rsidRPr="002771A5" w:rsidRDefault="001852F9">
      <w:pPr>
        <w:spacing w:line="360" w:lineRule="auto"/>
        <w:ind w:firstLineChars="171" w:firstLine="359"/>
        <w:rPr>
          <w:rFonts w:ascii="KaiTi" w:eastAsia="KaiTi" w:hAnsi="KaiTi" w:cs="Calibri"/>
          <w:szCs w:val="21"/>
        </w:rPr>
      </w:pPr>
      <w:r w:rsidRPr="002771A5">
        <w:rPr>
          <w:rFonts w:ascii="KaiTi" w:eastAsia="KaiTi" w:hAnsi="KaiTi" w:cs="Calibri" w:hint="eastAsia"/>
          <w:szCs w:val="21"/>
        </w:rPr>
        <w:t>13.2 本合同生效后，在</w:t>
      </w:r>
      <w:r w:rsidRPr="002771A5">
        <w:rPr>
          <w:rFonts w:ascii="KaiTi" w:eastAsia="KaiTi" w:hAnsi="KaiTi" w:cs="Calibri" w:hint="eastAsia"/>
          <w:kern w:val="0"/>
          <w:szCs w:val="21"/>
        </w:rPr>
        <w:t>合同期限</w:t>
      </w:r>
      <w:r w:rsidRPr="002771A5">
        <w:rPr>
          <w:rFonts w:ascii="KaiTi" w:eastAsia="KaiTi" w:hAnsi="KaiTi" w:cs="Calibri" w:hint="eastAsia"/>
          <w:szCs w:val="21"/>
        </w:rPr>
        <w:t>内，除非双方授权代表书面确认，任何一方不得擅自变更本合同内容或将本合同项下权利义务全部或部分转让给其他任何第三方。</w:t>
      </w:r>
    </w:p>
    <w:p w:rsidR="003A56B9" w:rsidRPr="002771A5" w:rsidRDefault="001852F9">
      <w:pPr>
        <w:spacing w:line="360" w:lineRule="auto"/>
        <w:ind w:firstLineChars="194" w:firstLine="407"/>
        <w:rPr>
          <w:rFonts w:ascii="KaiTi" w:eastAsia="KaiTi" w:hAnsi="KaiTi" w:cs="Calibri"/>
          <w:szCs w:val="21"/>
        </w:rPr>
      </w:pPr>
      <w:r w:rsidRPr="002771A5">
        <w:rPr>
          <w:rFonts w:ascii="KaiTi" w:eastAsia="KaiTi" w:hAnsi="KaiTi" w:cs="Calibri" w:hint="eastAsia"/>
          <w:szCs w:val="21"/>
        </w:rPr>
        <w:t>13.3 附件XXXXXXX为本合同的组成部分，与本合同具有同等效力。</w:t>
      </w:r>
    </w:p>
    <w:p w:rsidR="003A56B9" w:rsidRPr="002771A5" w:rsidRDefault="003A56B9">
      <w:pPr>
        <w:spacing w:line="360" w:lineRule="auto"/>
        <w:ind w:firstLine="435"/>
        <w:rPr>
          <w:rFonts w:ascii="KaiTi" w:eastAsia="KaiTi" w:hAnsi="KaiTi" w:cs="Calibri"/>
          <w:sz w:val="22"/>
          <w:szCs w:val="21"/>
        </w:rPr>
      </w:pPr>
    </w:p>
    <w:p w:rsidR="003A56B9" w:rsidRPr="002771A5" w:rsidRDefault="003A56B9">
      <w:pPr>
        <w:spacing w:line="360" w:lineRule="auto"/>
        <w:ind w:firstLine="435"/>
        <w:rPr>
          <w:rFonts w:ascii="KaiTi" w:eastAsia="KaiTi" w:hAnsi="KaiTi" w:cs="Calibri"/>
          <w:sz w:val="22"/>
          <w:szCs w:val="21"/>
        </w:rPr>
      </w:pPr>
    </w:p>
    <w:p w:rsidR="003A56B9" w:rsidRPr="002771A5" w:rsidRDefault="003A56B9">
      <w:pPr>
        <w:spacing w:line="360" w:lineRule="auto"/>
        <w:ind w:firstLine="435"/>
        <w:rPr>
          <w:rFonts w:ascii="KaiTi" w:eastAsia="KaiTi" w:hAnsi="KaiTi" w:cs="Calibri"/>
          <w:sz w:val="22"/>
          <w:szCs w:val="21"/>
        </w:rPr>
      </w:pPr>
    </w:p>
    <w:p w:rsidR="003A56B9" w:rsidRPr="002771A5" w:rsidRDefault="001852F9">
      <w:pPr>
        <w:spacing w:line="360" w:lineRule="auto"/>
        <w:rPr>
          <w:rFonts w:ascii="KaiTi" w:eastAsia="KaiTi" w:hAnsi="KaiTi" w:cs="Calibri"/>
          <w:sz w:val="22"/>
          <w:szCs w:val="21"/>
        </w:rPr>
      </w:pPr>
      <w:r w:rsidRPr="002771A5">
        <w:rPr>
          <w:rFonts w:ascii="KaiTi" w:eastAsia="KaiTi" w:hAnsi="KaiTi" w:cs="Calibri" w:hint="eastAsia"/>
          <w:sz w:val="22"/>
          <w:szCs w:val="21"/>
        </w:rPr>
        <w:t xml:space="preserve">甲方(盖章)：北京大学人民医院                乙方（盖章)：       </w:t>
      </w:r>
    </w:p>
    <w:p w:rsidR="003A56B9" w:rsidRPr="002771A5" w:rsidRDefault="003A56B9">
      <w:pPr>
        <w:spacing w:line="360" w:lineRule="auto"/>
        <w:rPr>
          <w:rFonts w:ascii="KaiTi" w:eastAsia="KaiTi" w:hAnsi="KaiTi" w:cs="Calibri"/>
          <w:sz w:val="22"/>
          <w:szCs w:val="21"/>
        </w:rPr>
      </w:pPr>
    </w:p>
    <w:p w:rsidR="003A56B9" w:rsidRPr="002771A5" w:rsidRDefault="001852F9">
      <w:pPr>
        <w:spacing w:line="360" w:lineRule="auto"/>
        <w:rPr>
          <w:rFonts w:ascii="KaiTi" w:eastAsia="KaiTi" w:hAnsi="KaiTi" w:cs="Calibri"/>
          <w:sz w:val="22"/>
          <w:szCs w:val="21"/>
        </w:rPr>
      </w:pPr>
      <w:r w:rsidRPr="002771A5">
        <w:rPr>
          <w:rFonts w:ascii="KaiTi" w:eastAsia="KaiTi" w:hAnsi="KaiTi" w:cs="Calibri" w:hint="eastAsia"/>
          <w:sz w:val="22"/>
          <w:szCs w:val="21"/>
        </w:rPr>
        <w:t>法定代表人或委托代理人(签字):               法定代表人或委托代理人(签字):</w:t>
      </w:r>
    </w:p>
    <w:p w:rsidR="003A56B9" w:rsidRPr="002771A5" w:rsidRDefault="003A56B9">
      <w:pPr>
        <w:spacing w:line="360" w:lineRule="auto"/>
        <w:rPr>
          <w:rFonts w:ascii="KaiTi" w:eastAsia="KaiTi" w:hAnsi="KaiTi" w:cs="Calibri"/>
          <w:sz w:val="22"/>
          <w:szCs w:val="21"/>
        </w:rPr>
      </w:pPr>
    </w:p>
    <w:p w:rsidR="003A56B9" w:rsidRPr="002771A5" w:rsidRDefault="001852F9">
      <w:pPr>
        <w:spacing w:line="360" w:lineRule="auto"/>
        <w:rPr>
          <w:rFonts w:ascii="KaiTi" w:eastAsia="KaiTi" w:hAnsi="KaiTi" w:cs="Calibri"/>
          <w:sz w:val="22"/>
          <w:szCs w:val="21"/>
        </w:rPr>
      </w:pPr>
      <w:r w:rsidRPr="002771A5">
        <w:rPr>
          <w:rFonts w:ascii="KaiTi" w:eastAsia="KaiTi" w:hAnsi="KaiTi" w:cs="Calibri" w:hint="eastAsia"/>
          <w:sz w:val="22"/>
          <w:szCs w:val="21"/>
        </w:rPr>
        <w:t>地址：北京市西城区西直门南大街11号         地址：</w:t>
      </w:r>
    </w:p>
    <w:p w:rsidR="003A56B9" w:rsidRPr="002771A5" w:rsidRDefault="003A56B9">
      <w:pPr>
        <w:spacing w:line="360" w:lineRule="auto"/>
        <w:rPr>
          <w:rFonts w:ascii="KaiTi" w:eastAsia="KaiTi" w:hAnsi="KaiTi" w:cs="Calibri"/>
          <w:sz w:val="22"/>
          <w:szCs w:val="21"/>
        </w:rPr>
      </w:pPr>
    </w:p>
    <w:p w:rsidR="003A56B9" w:rsidRPr="002771A5" w:rsidRDefault="001852F9">
      <w:pPr>
        <w:spacing w:line="360" w:lineRule="auto"/>
        <w:jc w:val="left"/>
        <w:rPr>
          <w:rFonts w:ascii="Calibri" w:hAnsi="Calibri" w:cs="Calibri"/>
          <w:szCs w:val="21"/>
        </w:rPr>
      </w:pPr>
      <w:r w:rsidRPr="002771A5">
        <w:rPr>
          <w:rFonts w:ascii="KaiTi" w:eastAsia="KaiTi" w:hAnsi="KaiTi" w:cs="Calibri" w:hint="eastAsia"/>
          <w:sz w:val="22"/>
          <w:szCs w:val="21"/>
        </w:rPr>
        <w:t>日期:                                       日期：</w:t>
      </w:r>
    </w:p>
    <w:p w:rsidR="003A56B9" w:rsidRPr="002771A5" w:rsidRDefault="003A56B9">
      <w:pPr>
        <w:pStyle w:val="ac"/>
        <w:widowControl w:val="0"/>
        <w:spacing w:line="360" w:lineRule="auto"/>
        <w:rPr>
          <w:kern w:val="2"/>
          <w:sz w:val="21"/>
          <w:szCs w:val="21"/>
        </w:rPr>
      </w:pPr>
    </w:p>
    <w:p w:rsidR="003A56B9" w:rsidRPr="002771A5" w:rsidRDefault="003A56B9">
      <w:pPr>
        <w:pStyle w:val="ac"/>
        <w:widowControl w:val="0"/>
        <w:spacing w:line="360" w:lineRule="auto"/>
        <w:rPr>
          <w:kern w:val="2"/>
          <w:sz w:val="21"/>
          <w:szCs w:val="21"/>
        </w:rPr>
      </w:pPr>
    </w:p>
    <w:p w:rsidR="003A56B9" w:rsidRPr="002771A5" w:rsidRDefault="001852F9">
      <w:pPr>
        <w:pStyle w:val="ac"/>
        <w:widowControl w:val="0"/>
        <w:spacing w:line="360" w:lineRule="auto"/>
        <w:rPr>
          <w:rFonts w:ascii="Times New Roman"/>
          <w:bCs/>
          <w:color w:val="000000"/>
          <w:kern w:val="2"/>
          <w:sz w:val="21"/>
          <w:szCs w:val="21"/>
        </w:rPr>
      </w:pPr>
      <w:r w:rsidRPr="002771A5">
        <w:rPr>
          <w:rFonts w:hint="eastAsia"/>
          <w:kern w:val="2"/>
          <w:sz w:val="21"/>
          <w:szCs w:val="21"/>
        </w:rPr>
        <w:t>项目廉政责任书</w:t>
      </w:r>
    </w:p>
    <w:p w:rsidR="003A56B9" w:rsidRPr="002771A5" w:rsidRDefault="001852F9">
      <w:pPr>
        <w:spacing w:line="360" w:lineRule="auto"/>
        <w:ind w:leftChars="-85" w:left="-178" w:firstLine="480"/>
        <w:rPr>
          <w:rFonts w:ascii="宋体" w:hAnsi="宋体"/>
          <w:szCs w:val="21"/>
          <w:u w:val="single"/>
        </w:rPr>
      </w:pPr>
      <w:r w:rsidRPr="002771A5">
        <w:rPr>
          <w:rFonts w:ascii="宋体" w:hAnsi="宋体" w:hint="eastAsia"/>
          <w:szCs w:val="21"/>
        </w:rPr>
        <w:t>项目名称：</w:t>
      </w:r>
    </w:p>
    <w:p w:rsidR="003A56B9" w:rsidRPr="002771A5" w:rsidRDefault="001852F9">
      <w:pPr>
        <w:spacing w:line="360" w:lineRule="auto"/>
        <w:ind w:leftChars="-85" w:left="-178" w:firstLine="480"/>
        <w:rPr>
          <w:rFonts w:ascii="宋体" w:hAnsi="宋体"/>
          <w:szCs w:val="21"/>
          <w:u w:val="single"/>
        </w:rPr>
      </w:pPr>
      <w:r w:rsidRPr="002771A5">
        <w:rPr>
          <w:rFonts w:ascii="宋体" w:hAnsi="宋体" w:hint="eastAsia"/>
          <w:szCs w:val="21"/>
        </w:rPr>
        <w:t>项目地址：</w:t>
      </w:r>
      <w:r w:rsidRPr="002771A5">
        <w:rPr>
          <w:rFonts w:ascii="宋体" w:hAnsi="宋体" w:hint="eastAsia"/>
          <w:szCs w:val="21"/>
          <w:u w:val="single"/>
        </w:rPr>
        <w:t>北京</w:t>
      </w:r>
      <w:r w:rsidRPr="002771A5">
        <w:rPr>
          <w:rFonts w:ascii="宋体" w:hAnsi="宋体"/>
          <w:szCs w:val="21"/>
          <w:u w:val="single"/>
        </w:rPr>
        <w:t>大学人民医院</w:t>
      </w:r>
    </w:p>
    <w:p w:rsidR="003A56B9" w:rsidRPr="002771A5" w:rsidRDefault="001852F9">
      <w:pPr>
        <w:spacing w:line="360" w:lineRule="auto"/>
        <w:ind w:leftChars="-85" w:left="-178" w:firstLine="480"/>
        <w:rPr>
          <w:rFonts w:ascii="宋体" w:hAnsi="宋体"/>
          <w:szCs w:val="21"/>
          <w:u w:val="single"/>
        </w:rPr>
      </w:pPr>
      <w:r w:rsidRPr="002771A5">
        <w:rPr>
          <w:rFonts w:ascii="宋体" w:hAnsi="宋体" w:hint="eastAsia"/>
          <w:szCs w:val="21"/>
        </w:rPr>
        <w:t>甲    方：</w:t>
      </w:r>
      <w:r w:rsidRPr="002771A5">
        <w:rPr>
          <w:rFonts w:ascii="宋体" w:hAnsi="宋体" w:hint="eastAsia"/>
          <w:szCs w:val="21"/>
          <w:u w:val="single"/>
        </w:rPr>
        <w:t xml:space="preserve">北京大学人民医院          </w:t>
      </w:r>
    </w:p>
    <w:p w:rsidR="003A56B9" w:rsidRPr="002771A5" w:rsidRDefault="001852F9">
      <w:pPr>
        <w:spacing w:line="360" w:lineRule="auto"/>
        <w:ind w:leftChars="-85" w:left="-178" w:firstLine="480"/>
        <w:rPr>
          <w:rFonts w:ascii="宋体" w:hAnsi="宋体"/>
          <w:szCs w:val="21"/>
          <w:u w:val="single"/>
        </w:rPr>
      </w:pPr>
      <w:r w:rsidRPr="002771A5">
        <w:rPr>
          <w:rFonts w:ascii="宋体" w:hAnsi="宋体" w:hint="eastAsia"/>
          <w:szCs w:val="21"/>
        </w:rPr>
        <w:t>乙    方：</w:t>
      </w:r>
    </w:p>
    <w:p w:rsidR="003A56B9" w:rsidRPr="002771A5" w:rsidRDefault="001852F9">
      <w:pPr>
        <w:spacing w:line="360" w:lineRule="auto"/>
        <w:ind w:leftChars="-85" w:left="-178" w:firstLine="480"/>
        <w:rPr>
          <w:rFonts w:ascii="宋体" w:hAnsi="宋体"/>
          <w:szCs w:val="21"/>
        </w:rPr>
      </w:pPr>
      <w:r w:rsidRPr="002771A5">
        <w:rPr>
          <w:rFonts w:ascii="黑体" w:eastAsia="黑体" w:hAnsi="宋体" w:hint="eastAsia"/>
          <w:szCs w:val="21"/>
        </w:rPr>
        <w:t xml:space="preserve">　第一条　</w:t>
      </w:r>
      <w:r w:rsidRPr="002771A5">
        <w:rPr>
          <w:rFonts w:ascii="宋体" w:hAnsi="宋体" w:hint="eastAsia"/>
          <w:szCs w:val="21"/>
        </w:rPr>
        <w:t>甲乙双方的责任</w:t>
      </w:r>
    </w:p>
    <w:p w:rsidR="003A56B9" w:rsidRPr="002771A5" w:rsidRDefault="001852F9">
      <w:pPr>
        <w:spacing w:line="360" w:lineRule="auto"/>
        <w:rPr>
          <w:rFonts w:ascii="宋体" w:hAnsi="宋体"/>
          <w:szCs w:val="21"/>
        </w:rPr>
      </w:pPr>
      <w:r w:rsidRPr="002771A5">
        <w:rPr>
          <w:rFonts w:ascii="宋体" w:hAnsi="宋体" w:hint="eastAsia"/>
          <w:szCs w:val="21"/>
        </w:rPr>
        <w:t xml:space="preserve">　　(一)　应严格遵守国家关于市场准入、项目招标投标和市场活动等有关法律、法规，相关政策，以及廉政建设的各项规定。</w:t>
      </w:r>
    </w:p>
    <w:p w:rsidR="003A56B9" w:rsidRPr="002771A5" w:rsidRDefault="001852F9">
      <w:pPr>
        <w:spacing w:line="360" w:lineRule="auto"/>
        <w:rPr>
          <w:rFonts w:ascii="宋体" w:hAnsi="宋体"/>
          <w:szCs w:val="21"/>
        </w:rPr>
      </w:pPr>
      <w:r w:rsidRPr="002771A5">
        <w:rPr>
          <w:rFonts w:ascii="宋体" w:hAnsi="宋体" w:hint="eastAsia"/>
          <w:szCs w:val="21"/>
        </w:rPr>
        <w:t xml:space="preserve">　　(二)　严格执行项目合同文件，自觉按合同办事。</w:t>
      </w:r>
    </w:p>
    <w:p w:rsidR="003A56B9" w:rsidRPr="002771A5" w:rsidRDefault="001852F9">
      <w:pPr>
        <w:spacing w:line="360" w:lineRule="auto"/>
        <w:ind w:firstLine="480"/>
        <w:rPr>
          <w:rFonts w:ascii="宋体" w:hAnsi="宋体"/>
          <w:szCs w:val="21"/>
        </w:rPr>
      </w:pPr>
      <w:r w:rsidRPr="002771A5">
        <w:rPr>
          <w:rFonts w:ascii="宋体" w:hAnsi="宋体" w:hint="eastAsia"/>
          <w:szCs w:val="21"/>
        </w:rPr>
        <w:t>(三)　业务活动必须坚持公开、公平、公正、诚信、透明的原则（除法律法规另有规定者外），不得为获取不正当的利益，损害国家、集体和对方利益。</w:t>
      </w:r>
    </w:p>
    <w:p w:rsidR="003A56B9" w:rsidRPr="002771A5" w:rsidRDefault="001852F9">
      <w:pPr>
        <w:spacing w:line="360" w:lineRule="auto"/>
        <w:ind w:firstLine="480"/>
        <w:rPr>
          <w:rFonts w:ascii="宋体" w:hAnsi="宋体"/>
          <w:szCs w:val="21"/>
        </w:rPr>
      </w:pPr>
      <w:r w:rsidRPr="002771A5">
        <w:rPr>
          <w:rFonts w:ascii="宋体" w:hAnsi="宋体" w:hint="eastAsia"/>
          <w:szCs w:val="21"/>
        </w:rPr>
        <w:t>(四)　发现对方在业务活动中有违规、违纪、违法行为的，应及时提醒对方，情节严重的，应向其上级主管部门或纪检监察、司法等有关机关举报。</w:t>
      </w:r>
    </w:p>
    <w:p w:rsidR="003A56B9" w:rsidRPr="002771A5" w:rsidRDefault="001852F9">
      <w:pPr>
        <w:spacing w:line="360" w:lineRule="auto"/>
        <w:ind w:firstLine="420"/>
        <w:rPr>
          <w:rFonts w:ascii="宋体" w:hAnsi="宋体"/>
          <w:szCs w:val="21"/>
        </w:rPr>
      </w:pPr>
      <w:r w:rsidRPr="002771A5">
        <w:rPr>
          <w:rFonts w:ascii="黑体" w:eastAsia="黑体" w:hAnsi="宋体" w:hint="eastAsia"/>
          <w:szCs w:val="21"/>
        </w:rPr>
        <w:t xml:space="preserve">第二条　</w:t>
      </w:r>
      <w:r w:rsidRPr="002771A5">
        <w:rPr>
          <w:rFonts w:ascii="宋体" w:hAnsi="宋体" w:hint="eastAsia"/>
          <w:szCs w:val="21"/>
        </w:rPr>
        <w:t>甲方的责任</w:t>
      </w:r>
    </w:p>
    <w:p w:rsidR="003A56B9" w:rsidRPr="002771A5" w:rsidRDefault="001852F9">
      <w:pPr>
        <w:spacing w:line="360" w:lineRule="auto"/>
        <w:ind w:firstLine="420"/>
        <w:rPr>
          <w:rFonts w:ascii="宋体" w:hAnsi="宋体"/>
          <w:szCs w:val="21"/>
        </w:rPr>
      </w:pPr>
      <w:r w:rsidRPr="002771A5">
        <w:rPr>
          <w:rFonts w:ascii="宋体" w:hAnsi="宋体" w:hint="eastAsia"/>
          <w:szCs w:val="21"/>
        </w:rPr>
        <w:t>甲方的领导和负责该项目招标的工作人员，在项目开展的事前、事中、事后应遵守以下规定：</w:t>
      </w:r>
    </w:p>
    <w:p w:rsidR="003A56B9" w:rsidRPr="002771A5" w:rsidRDefault="001852F9">
      <w:pPr>
        <w:spacing w:line="360" w:lineRule="auto"/>
        <w:rPr>
          <w:rFonts w:ascii="宋体" w:hAnsi="宋体"/>
          <w:szCs w:val="21"/>
        </w:rPr>
      </w:pPr>
      <w:r w:rsidRPr="002771A5">
        <w:rPr>
          <w:rFonts w:ascii="宋体" w:hAnsi="宋体" w:hint="eastAsia"/>
          <w:szCs w:val="21"/>
        </w:rPr>
        <w:t xml:space="preserve">　　(一)　不准向乙方和相关单位索要或接受回扣、礼金、有价证券、贵重物品和好处费、感谢费等。</w:t>
      </w:r>
    </w:p>
    <w:p w:rsidR="003A56B9" w:rsidRPr="002771A5" w:rsidRDefault="001852F9">
      <w:pPr>
        <w:spacing w:line="360" w:lineRule="auto"/>
        <w:ind w:firstLine="420"/>
        <w:rPr>
          <w:rFonts w:ascii="宋体" w:hAnsi="宋体"/>
          <w:szCs w:val="21"/>
        </w:rPr>
      </w:pPr>
      <w:r w:rsidRPr="002771A5">
        <w:rPr>
          <w:rFonts w:ascii="宋体" w:hAnsi="宋体" w:hint="eastAsia"/>
          <w:szCs w:val="21"/>
        </w:rPr>
        <w:lastRenderedPageBreak/>
        <w:t>(二)　不准在乙方和相关单位报销任何应由甲方或个人支付的费用。</w:t>
      </w:r>
    </w:p>
    <w:p w:rsidR="003A56B9" w:rsidRPr="002771A5" w:rsidRDefault="001852F9">
      <w:pPr>
        <w:spacing w:line="360" w:lineRule="auto"/>
        <w:ind w:firstLine="410"/>
        <w:rPr>
          <w:rFonts w:ascii="宋体" w:hAnsi="宋体"/>
          <w:szCs w:val="21"/>
        </w:rPr>
      </w:pPr>
      <w:r w:rsidRPr="002771A5">
        <w:rPr>
          <w:rFonts w:ascii="宋体" w:hAnsi="宋体" w:hint="eastAsia"/>
          <w:szCs w:val="21"/>
        </w:rPr>
        <w:t>(三)　不准要求、暗示或接受乙方和相关单位为个人装修住房、婚丧嫁娶、配偶子女的工作安排以及出国（境）、旅游等提供方便。</w:t>
      </w:r>
    </w:p>
    <w:p w:rsidR="003A56B9" w:rsidRPr="002771A5" w:rsidRDefault="001852F9">
      <w:pPr>
        <w:spacing w:line="360" w:lineRule="auto"/>
        <w:rPr>
          <w:rFonts w:ascii="宋体" w:hAnsi="宋体"/>
          <w:szCs w:val="21"/>
        </w:rPr>
      </w:pPr>
      <w:r w:rsidRPr="002771A5">
        <w:rPr>
          <w:rFonts w:ascii="宋体" w:hAnsi="宋体" w:hint="eastAsia"/>
          <w:szCs w:val="21"/>
        </w:rPr>
        <w:t xml:space="preserve">　　(四)　不准参加有可能影响公正执行公务的乙方和相关单位的宴请和健身、娱乐等活动。</w:t>
      </w:r>
    </w:p>
    <w:p w:rsidR="003A56B9" w:rsidRPr="002771A5" w:rsidRDefault="001852F9">
      <w:pPr>
        <w:spacing w:line="360" w:lineRule="auto"/>
        <w:ind w:firstLine="480"/>
        <w:rPr>
          <w:rFonts w:ascii="宋体" w:hAnsi="宋体"/>
          <w:szCs w:val="21"/>
        </w:rPr>
      </w:pPr>
      <w:r w:rsidRPr="002771A5">
        <w:rPr>
          <w:rFonts w:ascii="宋体" w:hAnsi="宋体" w:hint="eastAsia"/>
          <w:szCs w:val="21"/>
        </w:rPr>
        <w:t>(五)　不准向乙方介绍或为配偶、子女、亲属参与同甲方项目合同中相关经济活动。不得以任何理由向乙方和相关单位推荐分包单位和要求乙方购买项目工程施工合同规定以外的材料、设备等。</w:t>
      </w:r>
    </w:p>
    <w:p w:rsidR="003A56B9" w:rsidRPr="002771A5" w:rsidRDefault="001852F9">
      <w:pPr>
        <w:spacing w:line="360" w:lineRule="auto"/>
        <w:ind w:firstLine="480"/>
        <w:rPr>
          <w:rFonts w:ascii="宋体" w:hAnsi="宋体"/>
          <w:szCs w:val="21"/>
        </w:rPr>
      </w:pPr>
      <w:r w:rsidRPr="002771A5">
        <w:rPr>
          <w:rFonts w:ascii="黑体" w:eastAsia="黑体" w:hAnsi="宋体" w:hint="eastAsia"/>
          <w:szCs w:val="21"/>
        </w:rPr>
        <w:t xml:space="preserve">第三条　</w:t>
      </w:r>
      <w:r w:rsidRPr="002771A5">
        <w:rPr>
          <w:rFonts w:ascii="宋体" w:hAnsi="宋体" w:hint="eastAsia"/>
          <w:szCs w:val="21"/>
        </w:rPr>
        <w:t>乙方的责任</w:t>
      </w:r>
    </w:p>
    <w:p w:rsidR="003A56B9" w:rsidRPr="002771A5" w:rsidRDefault="001852F9">
      <w:pPr>
        <w:spacing w:line="360" w:lineRule="auto"/>
        <w:rPr>
          <w:rFonts w:ascii="宋体" w:hAnsi="宋体"/>
          <w:szCs w:val="21"/>
        </w:rPr>
      </w:pPr>
      <w:r w:rsidRPr="002771A5">
        <w:rPr>
          <w:rFonts w:ascii="宋体" w:hAnsi="宋体" w:hint="eastAsia"/>
          <w:szCs w:val="21"/>
        </w:rPr>
        <w:t xml:space="preserve">　　应与甲方保持正常的业务交往，按照有关法律法规和程序开展业务工作，严格遵守以下规定：</w:t>
      </w:r>
    </w:p>
    <w:p w:rsidR="003A56B9" w:rsidRPr="002771A5" w:rsidRDefault="001852F9">
      <w:pPr>
        <w:spacing w:line="360" w:lineRule="auto"/>
        <w:rPr>
          <w:rFonts w:ascii="宋体" w:hAnsi="宋体"/>
          <w:szCs w:val="21"/>
        </w:rPr>
      </w:pPr>
      <w:r w:rsidRPr="002771A5">
        <w:rPr>
          <w:rFonts w:ascii="宋体" w:hAnsi="宋体" w:hint="eastAsia"/>
          <w:szCs w:val="21"/>
        </w:rPr>
        <w:t xml:space="preserve">　　(一)　不准以任何理由向甲方、相关单位及其工作人员索要、接受或赠送礼金、有价证券、贵重物品和回扣、好处费、感谢费等。</w:t>
      </w:r>
    </w:p>
    <w:p w:rsidR="003A56B9" w:rsidRPr="002771A5" w:rsidRDefault="001852F9">
      <w:pPr>
        <w:spacing w:line="360" w:lineRule="auto"/>
        <w:rPr>
          <w:rFonts w:ascii="宋体" w:hAnsi="宋体"/>
          <w:szCs w:val="21"/>
        </w:rPr>
      </w:pPr>
      <w:r w:rsidRPr="002771A5">
        <w:rPr>
          <w:rFonts w:ascii="宋体" w:hAnsi="宋体" w:hint="eastAsia"/>
          <w:szCs w:val="21"/>
        </w:rPr>
        <w:t xml:space="preserve">　　(二)　不准以任何理由为甲方和相关单位报销应由对方或个人支付的费用。</w:t>
      </w:r>
    </w:p>
    <w:p w:rsidR="003A56B9" w:rsidRPr="002771A5" w:rsidRDefault="001852F9">
      <w:pPr>
        <w:spacing w:line="360" w:lineRule="auto"/>
        <w:rPr>
          <w:rFonts w:ascii="宋体" w:hAnsi="宋体"/>
          <w:szCs w:val="21"/>
        </w:rPr>
      </w:pPr>
      <w:r w:rsidRPr="002771A5">
        <w:rPr>
          <w:rFonts w:ascii="宋体" w:hAnsi="宋体" w:hint="eastAsia"/>
          <w:szCs w:val="21"/>
        </w:rPr>
        <w:t xml:space="preserve">　　(三)　不准接受或暗示为甲方、相关单位或个人装修住房、婚丧嫁娶、配偶子女的工作安排以及出国（境）、旅游等提供方便。</w:t>
      </w:r>
    </w:p>
    <w:p w:rsidR="003A56B9" w:rsidRPr="002771A5" w:rsidRDefault="001852F9">
      <w:pPr>
        <w:spacing w:line="360" w:lineRule="auto"/>
        <w:ind w:firstLine="480"/>
        <w:rPr>
          <w:rFonts w:ascii="宋体" w:hAnsi="宋体"/>
          <w:szCs w:val="21"/>
        </w:rPr>
      </w:pPr>
      <w:r w:rsidRPr="002771A5">
        <w:rPr>
          <w:rFonts w:ascii="宋体" w:hAnsi="宋体" w:hint="eastAsia"/>
          <w:szCs w:val="21"/>
        </w:rPr>
        <w:t>(四)　不准以任何理由为甲方、相关单位或个人组织有可能影响公正执行公务的宴请、健身、娱乐等活动。</w:t>
      </w:r>
    </w:p>
    <w:p w:rsidR="003A56B9" w:rsidRPr="002771A5" w:rsidRDefault="001852F9">
      <w:pPr>
        <w:spacing w:line="360" w:lineRule="auto"/>
        <w:ind w:firstLine="480"/>
        <w:rPr>
          <w:rFonts w:ascii="宋体" w:hAnsi="宋体"/>
          <w:szCs w:val="21"/>
        </w:rPr>
      </w:pPr>
      <w:r w:rsidRPr="002771A5">
        <w:rPr>
          <w:rFonts w:ascii="宋体" w:hAnsi="宋体" w:hint="eastAsia"/>
          <w:szCs w:val="21"/>
        </w:rPr>
        <w:t xml:space="preserve">(五)　</w:t>
      </w:r>
      <w:r w:rsidRPr="002771A5">
        <w:rPr>
          <w:rFonts w:ascii="宋体" w:hAnsi="宋体"/>
          <w:szCs w:val="21"/>
        </w:rPr>
        <w:t>不得实施商业贿赂行为，实施商业贿赂行为后将被列入商业贿赂不良记录</w:t>
      </w:r>
      <w:r w:rsidRPr="002771A5">
        <w:rPr>
          <w:rFonts w:ascii="宋体" w:hAnsi="宋体" w:hint="eastAsia"/>
          <w:szCs w:val="21"/>
        </w:rPr>
        <w:t>。乙方指定企业销售</w:t>
      </w:r>
      <w:r w:rsidRPr="002771A5">
        <w:rPr>
          <w:rFonts w:ascii="宋体" w:hAnsi="宋体"/>
          <w:szCs w:val="21"/>
        </w:rPr>
        <w:t>代表</w:t>
      </w:r>
      <w:r w:rsidRPr="002771A5">
        <w:rPr>
          <w:rFonts w:ascii="宋体" w:hAnsi="宋体" w:hint="eastAsia"/>
          <w:szCs w:val="21"/>
        </w:rPr>
        <w:t>为。</w:t>
      </w:r>
    </w:p>
    <w:p w:rsidR="003A56B9" w:rsidRPr="002771A5" w:rsidRDefault="001852F9">
      <w:pPr>
        <w:spacing w:line="360" w:lineRule="auto"/>
        <w:ind w:firstLine="480"/>
        <w:rPr>
          <w:rFonts w:ascii="黑体" w:eastAsia="黑体" w:hAnsi="宋体"/>
          <w:szCs w:val="21"/>
        </w:rPr>
      </w:pPr>
      <w:r w:rsidRPr="002771A5">
        <w:rPr>
          <w:rFonts w:ascii="黑体" w:eastAsia="黑体" w:hAnsi="宋体" w:hint="eastAsia"/>
          <w:szCs w:val="21"/>
        </w:rPr>
        <w:t xml:space="preserve">第四条　</w:t>
      </w:r>
      <w:r w:rsidRPr="002771A5">
        <w:rPr>
          <w:rFonts w:ascii="宋体" w:hAnsi="宋体" w:hint="eastAsia"/>
          <w:szCs w:val="21"/>
        </w:rPr>
        <w:t>违约责任</w:t>
      </w:r>
    </w:p>
    <w:p w:rsidR="003A56B9" w:rsidRPr="002771A5" w:rsidRDefault="001852F9">
      <w:pPr>
        <w:spacing w:line="360" w:lineRule="auto"/>
        <w:rPr>
          <w:rFonts w:ascii="宋体" w:hAnsi="宋体"/>
          <w:szCs w:val="21"/>
        </w:rPr>
      </w:pPr>
      <w:r w:rsidRPr="002771A5">
        <w:rPr>
          <w:rFonts w:ascii="宋体" w:hAnsi="宋体" w:hint="eastAsia"/>
          <w:szCs w:val="21"/>
        </w:rPr>
        <w:t xml:space="preserve">　　(一)　甲方工作人员有违反本责任书第一、二条责任行为的，按照管理权限，依据有关法律法规和规定给予党纪、政纪处分或组织处理；涉嫌犯罪，移交司法机关追究刑事责任；给乙方单位造成经济损失的，应予以赔偿。</w:t>
      </w:r>
    </w:p>
    <w:p w:rsidR="003A56B9" w:rsidRPr="002771A5" w:rsidRDefault="001852F9">
      <w:pPr>
        <w:spacing w:line="360" w:lineRule="auto"/>
        <w:ind w:firstLine="480"/>
        <w:rPr>
          <w:rFonts w:ascii="宋体" w:hAnsi="宋体"/>
          <w:szCs w:val="21"/>
        </w:rPr>
      </w:pPr>
      <w:r w:rsidRPr="002771A5">
        <w:rPr>
          <w:rFonts w:ascii="宋体" w:hAnsi="宋体" w:hint="eastAsia"/>
          <w:szCs w:val="21"/>
        </w:rPr>
        <w:t>(二)　乙方工作人员有违反本责任书第一、三条责任行为的，按照管理权限，依据有关法律法规和规定给予党纪、政纪处分或组织处理；涉嫌犯罪的，移交司法机关追究刑事责任；给甲方单位造成经济损失的，应予以赔偿。</w:t>
      </w:r>
    </w:p>
    <w:p w:rsidR="003A56B9" w:rsidRPr="002771A5" w:rsidRDefault="001852F9">
      <w:pPr>
        <w:spacing w:line="360" w:lineRule="auto"/>
        <w:ind w:firstLine="480"/>
        <w:rPr>
          <w:rFonts w:ascii="宋体" w:hAnsi="宋体"/>
          <w:szCs w:val="21"/>
        </w:rPr>
      </w:pPr>
      <w:r w:rsidRPr="002771A5">
        <w:rPr>
          <w:rFonts w:ascii="黑体" w:eastAsia="黑体" w:hAnsi="宋体" w:hint="eastAsia"/>
          <w:szCs w:val="21"/>
        </w:rPr>
        <w:t xml:space="preserve">第五条　</w:t>
      </w:r>
      <w:r w:rsidRPr="002771A5">
        <w:rPr>
          <w:rFonts w:ascii="宋体" w:hAnsi="宋体" w:hint="eastAsia"/>
          <w:szCs w:val="21"/>
        </w:rPr>
        <w:t>本责任书作为项目合同的附件，与项目合同具有同等法律效力。经双方签署后立即生效。</w:t>
      </w:r>
    </w:p>
    <w:p w:rsidR="003A56B9" w:rsidRPr="002771A5" w:rsidRDefault="001852F9">
      <w:pPr>
        <w:spacing w:line="360" w:lineRule="auto"/>
        <w:ind w:firstLine="480"/>
        <w:rPr>
          <w:rFonts w:ascii="宋体" w:hAnsi="宋体"/>
          <w:szCs w:val="21"/>
        </w:rPr>
      </w:pPr>
      <w:r w:rsidRPr="002771A5">
        <w:rPr>
          <w:rFonts w:ascii="黑体" w:eastAsia="黑体" w:hAnsi="宋体" w:hint="eastAsia"/>
          <w:szCs w:val="21"/>
        </w:rPr>
        <w:t xml:space="preserve">第六条　</w:t>
      </w:r>
      <w:r w:rsidRPr="002771A5">
        <w:rPr>
          <w:rFonts w:ascii="宋体" w:hAnsi="宋体" w:hint="eastAsia"/>
          <w:szCs w:val="21"/>
        </w:rPr>
        <w:t>本责任书的有效期为双方签署之日起至合同结束时止。</w:t>
      </w:r>
    </w:p>
    <w:p w:rsidR="003A56B9" w:rsidRPr="002771A5" w:rsidRDefault="003A56B9">
      <w:pPr>
        <w:adjustRightInd w:val="0"/>
        <w:snapToGrid w:val="0"/>
        <w:spacing w:line="360" w:lineRule="auto"/>
        <w:ind w:left="620"/>
        <w:rPr>
          <w:rFonts w:ascii="宋体" w:hAnsi="宋体"/>
          <w:szCs w:val="21"/>
        </w:rPr>
      </w:pPr>
    </w:p>
    <w:p w:rsidR="003A56B9" w:rsidRPr="002771A5" w:rsidRDefault="001852F9">
      <w:pPr>
        <w:adjustRightInd w:val="0"/>
        <w:snapToGrid w:val="0"/>
        <w:spacing w:line="360" w:lineRule="auto"/>
        <w:rPr>
          <w:rFonts w:ascii="宋体" w:hAnsi="宋体"/>
          <w:szCs w:val="21"/>
        </w:rPr>
      </w:pPr>
      <w:r w:rsidRPr="002771A5">
        <w:rPr>
          <w:rFonts w:ascii="宋体" w:hAnsi="宋体" w:hint="eastAsia"/>
          <w:szCs w:val="21"/>
        </w:rPr>
        <w:t>甲方单位：（盖章）北京大学人民医院　　   乙方单位：（盖章）</w:t>
      </w:r>
    </w:p>
    <w:p w:rsidR="003A56B9" w:rsidRPr="002771A5" w:rsidRDefault="001852F9">
      <w:pPr>
        <w:adjustRightInd w:val="0"/>
        <w:snapToGrid w:val="0"/>
        <w:spacing w:line="360" w:lineRule="auto"/>
        <w:rPr>
          <w:rFonts w:ascii="宋体" w:hAnsi="宋体"/>
          <w:szCs w:val="21"/>
        </w:rPr>
      </w:pPr>
      <w:r w:rsidRPr="002771A5">
        <w:rPr>
          <w:rFonts w:ascii="宋体" w:hAnsi="宋体" w:hint="eastAsia"/>
          <w:szCs w:val="21"/>
        </w:rPr>
        <w:lastRenderedPageBreak/>
        <w:t xml:space="preserve">　　　 　　　                           </w:t>
      </w:r>
    </w:p>
    <w:p w:rsidR="003A56B9" w:rsidRPr="002771A5" w:rsidRDefault="001852F9">
      <w:pPr>
        <w:adjustRightInd w:val="0"/>
        <w:snapToGrid w:val="0"/>
        <w:spacing w:line="360" w:lineRule="auto"/>
        <w:ind w:leftChars="-1" w:left="-2"/>
        <w:rPr>
          <w:rFonts w:ascii="宋体" w:hAnsi="宋体"/>
          <w:szCs w:val="21"/>
        </w:rPr>
      </w:pPr>
      <w:r w:rsidRPr="002771A5">
        <w:rPr>
          <w:rFonts w:ascii="宋体" w:hAnsi="宋体" w:hint="eastAsia"/>
          <w:szCs w:val="21"/>
        </w:rPr>
        <w:t>法定代表人(或授权代表签字）： 　　       法定代表人(或授权代表签字）：</w:t>
      </w:r>
    </w:p>
    <w:p w:rsidR="003A56B9" w:rsidRPr="002771A5" w:rsidRDefault="003A56B9">
      <w:pPr>
        <w:adjustRightInd w:val="0"/>
        <w:snapToGrid w:val="0"/>
        <w:spacing w:line="360" w:lineRule="auto"/>
        <w:ind w:leftChars="-1" w:left="-2"/>
        <w:rPr>
          <w:rFonts w:ascii="宋体" w:hAnsi="宋体"/>
          <w:szCs w:val="21"/>
        </w:rPr>
      </w:pPr>
    </w:p>
    <w:p w:rsidR="003A56B9" w:rsidRPr="002771A5" w:rsidRDefault="001852F9">
      <w:pPr>
        <w:adjustRightInd w:val="0"/>
        <w:snapToGrid w:val="0"/>
        <w:spacing w:line="360" w:lineRule="auto"/>
        <w:ind w:leftChars="-1" w:left="-2"/>
        <w:rPr>
          <w:rFonts w:hAnsi="宋体"/>
          <w:szCs w:val="21"/>
        </w:rPr>
      </w:pPr>
      <w:r w:rsidRPr="002771A5">
        <w:rPr>
          <w:rFonts w:ascii="宋体" w:hAnsi="宋体" w:hint="eastAsia"/>
          <w:szCs w:val="21"/>
        </w:rPr>
        <w:t>地址：北京市西城区西直门南大街11号　　 地址：</w:t>
      </w:r>
    </w:p>
    <w:p w:rsidR="003A56B9" w:rsidRPr="002771A5" w:rsidRDefault="003A56B9">
      <w:pPr>
        <w:spacing w:line="360" w:lineRule="auto"/>
        <w:ind w:firstLineChars="200" w:firstLine="420"/>
        <w:rPr>
          <w:szCs w:val="21"/>
        </w:rPr>
      </w:pPr>
    </w:p>
    <w:p w:rsidR="003A56B9" w:rsidRPr="002771A5" w:rsidRDefault="001852F9">
      <w:pPr>
        <w:adjustRightInd w:val="0"/>
        <w:snapToGrid w:val="0"/>
        <w:spacing w:line="360" w:lineRule="auto"/>
        <w:ind w:leftChars="-1" w:left="-2"/>
        <w:rPr>
          <w:rFonts w:ascii="宋体" w:hAnsi="宋体"/>
          <w:szCs w:val="21"/>
        </w:rPr>
      </w:pPr>
      <w:r w:rsidRPr="002771A5">
        <w:rPr>
          <w:rFonts w:ascii="宋体" w:hAnsi="宋体" w:hint="eastAsia"/>
          <w:szCs w:val="21"/>
        </w:rPr>
        <w:t>电话：　010-88326666　　　　　　　　　  电话：</w:t>
      </w:r>
    </w:p>
    <w:p w:rsidR="003A56B9" w:rsidRDefault="001852F9">
      <w:pPr>
        <w:adjustRightInd w:val="0"/>
        <w:snapToGrid w:val="0"/>
        <w:spacing w:line="360" w:lineRule="auto"/>
        <w:ind w:leftChars="-1" w:left="-2" w:firstLineChars="300" w:firstLine="630"/>
        <w:rPr>
          <w:rFonts w:ascii="宋体" w:hAnsi="宋体"/>
          <w:szCs w:val="21"/>
        </w:rPr>
      </w:pPr>
      <w:r w:rsidRPr="002771A5">
        <w:rPr>
          <w:rFonts w:ascii="宋体" w:hAnsi="宋体" w:hint="eastAsia"/>
          <w:szCs w:val="21"/>
        </w:rPr>
        <w:t>年　　月　　日                           年　 　月　 　日</w:t>
      </w:r>
    </w:p>
    <w:p w:rsidR="003A56B9" w:rsidRDefault="003A56B9" w:rsidP="00906A22">
      <w:pPr>
        <w:widowControl/>
        <w:spacing w:beforeLines="50" w:line="360" w:lineRule="auto"/>
        <w:jc w:val="left"/>
        <w:rPr>
          <w:rFonts w:ascii="宋体" w:hAnsi="宋体"/>
          <w:szCs w:val="21"/>
        </w:rPr>
      </w:pPr>
    </w:p>
    <w:p w:rsidR="003A56B9" w:rsidRDefault="003A56B9">
      <w:pPr>
        <w:spacing w:line="360" w:lineRule="auto"/>
      </w:pPr>
    </w:p>
    <w:p w:rsidR="003A56B9" w:rsidRDefault="003A56B9">
      <w:pPr>
        <w:spacing w:line="360" w:lineRule="auto"/>
      </w:pPr>
    </w:p>
    <w:sectPr w:rsidR="003A56B9" w:rsidSect="00810523">
      <w:headerReference w:type="default" r:id="rId23"/>
      <w:pgSz w:w="11906" w:h="16838"/>
      <w:pgMar w:top="993" w:right="1800" w:bottom="1134"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46170" w:rsidRDefault="00D46170">
      <w:r>
        <w:separator/>
      </w:r>
    </w:p>
  </w:endnote>
  <w:endnote w:type="continuationSeparator" w:id="1">
    <w:p w:rsidR="00D46170" w:rsidRDefault="00D4617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KaiTi">
    <w:altName w:val="Arial Unicode MS"/>
    <w:charset w:val="86"/>
    <w:family w:val="modern"/>
    <w:pitch w:val="fixed"/>
    <w:sig w:usb0="00000000"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46170" w:rsidRDefault="00D46170">
      <w:r>
        <w:separator/>
      </w:r>
    </w:p>
  </w:footnote>
  <w:footnote w:type="continuationSeparator" w:id="1">
    <w:p w:rsidR="00D46170" w:rsidRDefault="00D4617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56B9" w:rsidRDefault="003A56B9">
    <w:pPr>
      <w:pStyle w:val="a6"/>
      <w:ind w:right="720" w:firstLineChars="200" w:firstLine="360"/>
      <w:jc w:val="both"/>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decimal"/>
      <w:pStyle w:val="a"/>
      <w:lvlText w:val="%1、"/>
      <w:lvlJc w:val="left"/>
      <w:pPr>
        <w:tabs>
          <w:tab w:val="left" w:pos="360"/>
        </w:tabs>
        <w:ind w:left="360" w:hanging="360"/>
      </w:pPr>
      <w:rPr>
        <w:rFonts w:cs="Times New Roman" w:hint="default"/>
        <w:b w:val="0"/>
        <w:color w:val="000000"/>
      </w:rPr>
    </w:lvl>
    <w:lvl w:ilvl="1">
      <w:start w:val="1"/>
      <w:numFmt w:val="lowerLetter"/>
      <w:lvlText w:val="%2)"/>
      <w:lvlJc w:val="left"/>
      <w:pPr>
        <w:tabs>
          <w:tab w:val="left" w:pos="840"/>
        </w:tabs>
        <w:ind w:left="840" w:hanging="420"/>
      </w:pPr>
      <w:rPr>
        <w:rFonts w:cs="Times New Roman"/>
      </w:rPr>
    </w:lvl>
    <w:lvl w:ilvl="2">
      <w:start w:val="1"/>
      <w:numFmt w:val="lowerRoman"/>
      <w:lvlText w:val="%3."/>
      <w:lvlJc w:val="right"/>
      <w:pPr>
        <w:tabs>
          <w:tab w:val="left" w:pos="1260"/>
        </w:tabs>
        <w:ind w:left="1260" w:hanging="420"/>
      </w:pPr>
      <w:rPr>
        <w:rFonts w:cs="Times New Roman"/>
      </w:rPr>
    </w:lvl>
    <w:lvl w:ilvl="3">
      <w:start w:val="1"/>
      <w:numFmt w:val="decimal"/>
      <w:lvlText w:val="%4."/>
      <w:lvlJc w:val="left"/>
      <w:pPr>
        <w:tabs>
          <w:tab w:val="left" w:pos="1680"/>
        </w:tabs>
        <w:ind w:left="1680" w:hanging="420"/>
      </w:pPr>
      <w:rPr>
        <w:rFonts w:cs="Times New Roman"/>
      </w:rPr>
    </w:lvl>
    <w:lvl w:ilvl="4">
      <w:start w:val="1"/>
      <w:numFmt w:val="lowerLetter"/>
      <w:lvlText w:val="%5)"/>
      <w:lvlJc w:val="left"/>
      <w:pPr>
        <w:tabs>
          <w:tab w:val="left" w:pos="2100"/>
        </w:tabs>
        <w:ind w:left="2100" w:hanging="420"/>
      </w:pPr>
      <w:rPr>
        <w:rFonts w:cs="Times New Roman"/>
      </w:rPr>
    </w:lvl>
    <w:lvl w:ilvl="5">
      <w:start w:val="1"/>
      <w:numFmt w:val="lowerRoman"/>
      <w:lvlText w:val="%6."/>
      <w:lvlJc w:val="right"/>
      <w:pPr>
        <w:tabs>
          <w:tab w:val="left" w:pos="2520"/>
        </w:tabs>
        <w:ind w:left="2520" w:hanging="420"/>
      </w:pPr>
      <w:rPr>
        <w:rFonts w:cs="Times New Roman"/>
      </w:rPr>
    </w:lvl>
    <w:lvl w:ilvl="6">
      <w:start w:val="1"/>
      <w:numFmt w:val="decimal"/>
      <w:lvlText w:val="%7."/>
      <w:lvlJc w:val="left"/>
      <w:pPr>
        <w:tabs>
          <w:tab w:val="left" w:pos="2940"/>
        </w:tabs>
        <w:ind w:left="2940" w:hanging="420"/>
      </w:pPr>
      <w:rPr>
        <w:rFonts w:cs="Times New Roman"/>
      </w:rPr>
    </w:lvl>
    <w:lvl w:ilvl="7">
      <w:start w:val="1"/>
      <w:numFmt w:val="lowerLetter"/>
      <w:lvlText w:val="%8)"/>
      <w:lvlJc w:val="left"/>
      <w:pPr>
        <w:tabs>
          <w:tab w:val="left" w:pos="3360"/>
        </w:tabs>
        <w:ind w:left="3360" w:hanging="420"/>
      </w:pPr>
      <w:rPr>
        <w:rFonts w:cs="Times New Roman"/>
      </w:rPr>
    </w:lvl>
    <w:lvl w:ilvl="8">
      <w:start w:val="1"/>
      <w:numFmt w:val="lowerRoman"/>
      <w:lvlText w:val="%9."/>
      <w:lvlJc w:val="right"/>
      <w:pPr>
        <w:tabs>
          <w:tab w:val="left" w:pos="3780"/>
        </w:tabs>
        <w:ind w:left="3780" w:hanging="420"/>
      </w:pPr>
      <w:rPr>
        <w:rFonts w:cs="Times New Roman"/>
      </w:rPr>
    </w:lvl>
  </w:abstractNum>
  <w:abstractNum w:abstractNumId="1">
    <w:nsid w:val="00000006"/>
    <w:multiLevelType w:val="multilevel"/>
    <w:tmpl w:val="00000006"/>
    <w:lvl w:ilvl="0">
      <w:start w:val="1"/>
      <w:numFmt w:val="japaneseCounting"/>
      <w:lvlText w:val="%1、"/>
      <w:lvlJc w:val="left"/>
      <w:pPr>
        <w:ind w:left="432" w:hanging="432"/>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 w:numId="2">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式 兩儀">
    <w15:presenceInfo w15:providerId="Windows Live" w15:userId="c23f65aac20bc5d4"/>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6"/>
  <w:bordersDoNotSurroundHeader/>
  <w:bordersDoNotSurroundFooter/>
  <w:defaultTabStop w:val="420"/>
  <w:drawingGridVerticalSpacing w:val="156"/>
  <w:noPunctuationKerning/>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5E25A3"/>
    <w:rsid w:val="00012D67"/>
    <w:rsid w:val="00016845"/>
    <w:rsid w:val="0008260E"/>
    <w:rsid w:val="000A5F96"/>
    <w:rsid w:val="0011434E"/>
    <w:rsid w:val="00160C78"/>
    <w:rsid w:val="001852F9"/>
    <w:rsid w:val="001B7EC7"/>
    <w:rsid w:val="002771A5"/>
    <w:rsid w:val="00312575"/>
    <w:rsid w:val="0036640D"/>
    <w:rsid w:val="00383307"/>
    <w:rsid w:val="003A56B9"/>
    <w:rsid w:val="00411000"/>
    <w:rsid w:val="0043201F"/>
    <w:rsid w:val="005B6716"/>
    <w:rsid w:val="005C2BE8"/>
    <w:rsid w:val="005E25A3"/>
    <w:rsid w:val="00610BEE"/>
    <w:rsid w:val="00683A20"/>
    <w:rsid w:val="006F05D0"/>
    <w:rsid w:val="00725B4B"/>
    <w:rsid w:val="00810523"/>
    <w:rsid w:val="00870552"/>
    <w:rsid w:val="008C45CB"/>
    <w:rsid w:val="00906A22"/>
    <w:rsid w:val="00931683"/>
    <w:rsid w:val="009F4BD9"/>
    <w:rsid w:val="00A865A4"/>
    <w:rsid w:val="00A93B2C"/>
    <w:rsid w:val="00A96C66"/>
    <w:rsid w:val="00AD0F1C"/>
    <w:rsid w:val="00AF4B2B"/>
    <w:rsid w:val="00C54E66"/>
    <w:rsid w:val="00CD3833"/>
    <w:rsid w:val="00D128FE"/>
    <w:rsid w:val="00D46170"/>
    <w:rsid w:val="00D924EC"/>
    <w:rsid w:val="00E13887"/>
    <w:rsid w:val="00E50330"/>
    <w:rsid w:val="00EA3C24"/>
    <w:rsid w:val="00EB3A5C"/>
    <w:rsid w:val="00F073CE"/>
    <w:rsid w:val="00F43BA9"/>
    <w:rsid w:val="00F66B19"/>
    <w:rsid w:val="00F7708B"/>
    <w:rsid w:val="6362086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semiHidden="0" w:qFormat="1"/>
    <w:lsdException w:name="header" w:semiHidden="0" w:unhideWhenUsed="0" w:qFormat="1"/>
    <w:lsdException w:name="footer" w:semiHidden="0" w:unhideWhenUsed="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semiHidden="0" w:uiPriority="0" w:unhideWhenUsed="0" w:qFormat="1"/>
    <w:lsdException w:name="Strong" w:semiHidden="0" w:uiPriority="22" w:unhideWhenUsed="0" w:qFormat="1"/>
    <w:lsdException w:name="Emphasis" w:semiHidden="0" w:uiPriority="0" w:unhideWhenUsed="0" w:qFormat="1"/>
    <w:lsdException w:name="HTML Preformatted" w:semiHidden="0" w:unhideWhenUsed="0" w:qFormat="1"/>
    <w:lsdException w:name="Normal Table" w:qFormat="1"/>
    <w:lsdException w:name="Table Grid"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810523"/>
    <w:pPr>
      <w:widowControl w:val="0"/>
      <w:jc w:val="both"/>
    </w:pPr>
    <w:rPr>
      <w:kern w:val="2"/>
      <w:sz w:val="21"/>
    </w:rPr>
  </w:style>
  <w:style w:type="paragraph" w:styleId="1">
    <w:name w:val="heading 1"/>
    <w:basedOn w:val="a0"/>
    <w:next w:val="a0"/>
    <w:link w:val="1Char"/>
    <w:uiPriority w:val="9"/>
    <w:qFormat/>
    <w:rsid w:val="00810523"/>
    <w:pPr>
      <w:keepNext/>
      <w:keepLines/>
      <w:spacing w:before="120" w:after="120"/>
      <w:jc w:val="center"/>
      <w:outlineLvl w:val="0"/>
    </w:pPr>
    <w:rPr>
      <w:b/>
      <w:kern w:val="44"/>
      <w:sz w:val="44"/>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annotation text"/>
    <w:basedOn w:val="a0"/>
    <w:link w:val="Char"/>
    <w:uiPriority w:val="99"/>
    <w:unhideWhenUsed/>
    <w:qFormat/>
    <w:rsid w:val="00810523"/>
    <w:pPr>
      <w:jc w:val="left"/>
    </w:pPr>
  </w:style>
  <w:style w:type="paragraph" w:styleId="a5">
    <w:name w:val="footer"/>
    <w:basedOn w:val="a0"/>
    <w:link w:val="Char0"/>
    <w:uiPriority w:val="99"/>
    <w:qFormat/>
    <w:rsid w:val="00810523"/>
    <w:pPr>
      <w:tabs>
        <w:tab w:val="center" w:pos="4153"/>
        <w:tab w:val="right" w:pos="8306"/>
      </w:tabs>
      <w:snapToGrid w:val="0"/>
      <w:jc w:val="left"/>
    </w:pPr>
    <w:rPr>
      <w:sz w:val="18"/>
      <w:szCs w:val="18"/>
    </w:rPr>
  </w:style>
  <w:style w:type="paragraph" w:styleId="a6">
    <w:name w:val="header"/>
    <w:basedOn w:val="a0"/>
    <w:link w:val="Char1"/>
    <w:uiPriority w:val="99"/>
    <w:qFormat/>
    <w:rsid w:val="00810523"/>
    <w:pPr>
      <w:tabs>
        <w:tab w:val="center" w:pos="4153"/>
        <w:tab w:val="right" w:pos="8306"/>
      </w:tabs>
      <w:snapToGrid w:val="0"/>
      <w:jc w:val="center"/>
    </w:pPr>
    <w:rPr>
      <w:sz w:val="18"/>
      <w:szCs w:val="18"/>
    </w:rPr>
  </w:style>
  <w:style w:type="paragraph" w:styleId="2">
    <w:name w:val="Body Text 2"/>
    <w:basedOn w:val="a0"/>
    <w:link w:val="2Char"/>
    <w:qFormat/>
    <w:rsid w:val="00810523"/>
    <w:pPr>
      <w:widowControl/>
      <w:spacing w:after="120" w:line="480" w:lineRule="auto"/>
      <w:jc w:val="left"/>
    </w:pPr>
    <w:rPr>
      <w:rFonts w:ascii="Calibri" w:hAnsi="Calibri"/>
      <w:kern w:val="0"/>
      <w:sz w:val="24"/>
      <w:szCs w:val="24"/>
      <w:lang w:eastAsia="en-US" w:bidi="en-US"/>
    </w:rPr>
  </w:style>
  <w:style w:type="paragraph" w:styleId="HTML">
    <w:name w:val="HTML Preformatted"/>
    <w:basedOn w:val="a0"/>
    <w:link w:val="HTMLChar"/>
    <w:uiPriority w:val="99"/>
    <w:qFormat/>
    <w:rsid w:val="0081052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szCs w:val="24"/>
    </w:rPr>
  </w:style>
  <w:style w:type="paragraph" w:styleId="a7">
    <w:name w:val="annotation subject"/>
    <w:basedOn w:val="a4"/>
    <w:next w:val="a4"/>
    <w:link w:val="Char2"/>
    <w:uiPriority w:val="99"/>
    <w:semiHidden/>
    <w:unhideWhenUsed/>
    <w:rsid w:val="00810523"/>
    <w:rPr>
      <w:b/>
      <w:bCs/>
    </w:rPr>
  </w:style>
  <w:style w:type="table" w:styleId="a8">
    <w:name w:val="Table Grid"/>
    <w:basedOn w:val="a2"/>
    <w:qFormat/>
    <w:rsid w:val="00810523"/>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9">
    <w:name w:val="Emphasis"/>
    <w:qFormat/>
    <w:rsid w:val="00810523"/>
    <w:rPr>
      <w:rFonts w:ascii="Verdana" w:hAnsi="Verdana" w:cs="Verdana" w:hint="default"/>
      <w:i/>
      <w:color w:val="273337"/>
      <w:sz w:val="18"/>
      <w:szCs w:val="18"/>
    </w:rPr>
  </w:style>
  <w:style w:type="character" w:styleId="aa">
    <w:name w:val="annotation reference"/>
    <w:basedOn w:val="a1"/>
    <w:uiPriority w:val="99"/>
    <w:semiHidden/>
    <w:unhideWhenUsed/>
    <w:rsid w:val="00810523"/>
    <w:rPr>
      <w:sz w:val="21"/>
      <w:szCs w:val="21"/>
    </w:rPr>
  </w:style>
  <w:style w:type="character" w:customStyle="1" w:styleId="1Char">
    <w:name w:val="标题 1 Char"/>
    <w:basedOn w:val="a1"/>
    <w:link w:val="1"/>
    <w:qFormat/>
    <w:rsid w:val="00810523"/>
    <w:rPr>
      <w:rFonts w:ascii="Times New Roman" w:eastAsia="宋体" w:hAnsi="Times New Roman" w:cs="Times New Roman"/>
      <w:b/>
      <w:kern w:val="44"/>
      <w:sz w:val="44"/>
      <w:szCs w:val="20"/>
    </w:rPr>
  </w:style>
  <w:style w:type="character" w:customStyle="1" w:styleId="Char1">
    <w:name w:val="页眉 Char"/>
    <w:basedOn w:val="a1"/>
    <w:link w:val="a6"/>
    <w:uiPriority w:val="99"/>
    <w:rsid w:val="00810523"/>
    <w:rPr>
      <w:rFonts w:ascii="Times New Roman" w:eastAsia="宋体" w:hAnsi="Times New Roman" w:cs="Times New Roman"/>
      <w:sz w:val="18"/>
      <w:szCs w:val="18"/>
    </w:rPr>
  </w:style>
  <w:style w:type="paragraph" w:styleId="ab">
    <w:name w:val="List Paragraph"/>
    <w:basedOn w:val="a0"/>
    <w:link w:val="Char3"/>
    <w:uiPriority w:val="34"/>
    <w:qFormat/>
    <w:rsid w:val="00810523"/>
    <w:pPr>
      <w:ind w:firstLineChars="200" w:firstLine="420"/>
    </w:pPr>
  </w:style>
  <w:style w:type="paragraph" w:customStyle="1" w:styleId="ac">
    <w:name w:val="目录"/>
    <w:basedOn w:val="a0"/>
    <w:qFormat/>
    <w:rsid w:val="00810523"/>
    <w:pPr>
      <w:widowControl/>
      <w:jc w:val="center"/>
    </w:pPr>
    <w:rPr>
      <w:rFonts w:ascii="宋体"/>
      <w:b/>
      <w:kern w:val="0"/>
      <w:sz w:val="36"/>
    </w:rPr>
  </w:style>
  <w:style w:type="paragraph" w:customStyle="1" w:styleId="310">
    <w:name w:val="样式 3 10 磅"/>
    <w:qFormat/>
    <w:rsid w:val="00810523"/>
    <w:pPr>
      <w:widowControl w:val="0"/>
      <w:jc w:val="both"/>
    </w:pPr>
    <w:rPr>
      <w:rFonts w:ascii="Calibri" w:hAnsi="Calibri" w:cs="Arial"/>
      <w:kern w:val="2"/>
      <w:sz w:val="21"/>
      <w:szCs w:val="24"/>
    </w:rPr>
  </w:style>
  <w:style w:type="character" w:customStyle="1" w:styleId="Char3">
    <w:name w:val="列出段落 Char"/>
    <w:link w:val="ab"/>
    <w:uiPriority w:val="34"/>
    <w:qFormat/>
    <w:rsid w:val="00810523"/>
    <w:rPr>
      <w:rFonts w:ascii="Times New Roman" w:eastAsia="宋体" w:hAnsi="Times New Roman" w:cs="Times New Roman"/>
      <w:szCs w:val="20"/>
    </w:rPr>
  </w:style>
  <w:style w:type="table" w:customStyle="1" w:styleId="TableGrid">
    <w:name w:val="TableGrid"/>
    <w:qFormat/>
    <w:rsid w:val="00810523"/>
    <w:rPr>
      <w:sz w:val="22"/>
      <w:lang w:eastAsia="en-US"/>
    </w:rPr>
    <w:tblPr>
      <w:tblCellMar>
        <w:top w:w="0" w:type="dxa"/>
        <w:left w:w="0" w:type="dxa"/>
        <w:bottom w:w="0" w:type="dxa"/>
        <w:right w:w="0" w:type="dxa"/>
      </w:tblCellMar>
    </w:tblPr>
  </w:style>
  <w:style w:type="character" w:customStyle="1" w:styleId="Char0">
    <w:name w:val="页脚 Char"/>
    <w:basedOn w:val="a1"/>
    <w:link w:val="a5"/>
    <w:uiPriority w:val="99"/>
    <w:rsid w:val="00810523"/>
    <w:rPr>
      <w:rFonts w:ascii="Times New Roman" w:eastAsia="宋体" w:hAnsi="Times New Roman" w:cs="Times New Roman"/>
      <w:sz w:val="18"/>
      <w:szCs w:val="18"/>
    </w:rPr>
  </w:style>
  <w:style w:type="paragraph" w:customStyle="1" w:styleId="ad">
    <w:name w:val="标准正文"/>
    <w:basedOn w:val="a0"/>
    <w:qFormat/>
    <w:rsid w:val="00810523"/>
    <w:pPr>
      <w:widowControl/>
      <w:spacing w:beforeLines="50" w:afterLines="50" w:line="120" w:lineRule="atLeast"/>
      <w:ind w:firstLineChars="225" w:firstLine="473"/>
      <w:jc w:val="left"/>
    </w:pPr>
    <w:rPr>
      <w:rFonts w:ascii="Calibri" w:hAnsi="Calibri"/>
      <w:kern w:val="0"/>
      <w:sz w:val="24"/>
      <w:szCs w:val="21"/>
      <w:lang w:eastAsia="en-US" w:bidi="en-US"/>
    </w:rPr>
  </w:style>
  <w:style w:type="character" w:customStyle="1" w:styleId="2Char">
    <w:name w:val="正文文本 2 Char"/>
    <w:basedOn w:val="a1"/>
    <w:link w:val="2"/>
    <w:qFormat/>
    <w:rsid w:val="00810523"/>
    <w:rPr>
      <w:rFonts w:ascii="Calibri" w:eastAsia="宋体" w:hAnsi="Calibri" w:cs="Times New Roman"/>
      <w:kern w:val="0"/>
      <w:sz w:val="24"/>
      <w:szCs w:val="24"/>
      <w:lang w:eastAsia="en-US" w:bidi="en-US"/>
    </w:rPr>
  </w:style>
  <w:style w:type="paragraph" w:customStyle="1" w:styleId="10">
    <w:name w:val="列出段落1"/>
    <w:basedOn w:val="a0"/>
    <w:rsid w:val="00810523"/>
    <w:pPr>
      <w:ind w:firstLineChars="200" w:firstLine="420"/>
    </w:pPr>
    <w:rPr>
      <w:szCs w:val="24"/>
    </w:rPr>
  </w:style>
  <w:style w:type="paragraph" w:customStyle="1" w:styleId="11">
    <w:name w:val="无间隔1"/>
    <w:qFormat/>
    <w:rsid w:val="00810523"/>
    <w:pPr>
      <w:widowControl w:val="0"/>
      <w:jc w:val="both"/>
    </w:pPr>
    <w:rPr>
      <w:kern w:val="2"/>
      <w:sz w:val="21"/>
      <w:szCs w:val="24"/>
    </w:rPr>
  </w:style>
  <w:style w:type="paragraph" w:customStyle="1" w:styleId="a">
    <w:name w:val="正文 + 华文中宋"/>
    <w:basedOn w:val="a0"/>
    <w:qFormat/>
    <w:rsid w:val="00810523"/>
    <w:pPr>
      <w:numPr>
        <w:numId w:val="1"/>
      </w:numPr>
    </w:pPr>
    <w:rPr>
      <w:sz w:val="24"/>
      <w:szCs w:val="24"/>
    </w:rPr>
  </w:style>
  <w:style w:type="paragraph" w:customStyle="1" w:styleId="ae">
    <w:name w:val="正文段落样式"/>
    <w:basedOn w:val="a0"/>
    <w:rsid w:val="00810523"/>
    <w:pPr>
      <w:spacing w:after="120" w:line="360" w:lineRule="auto"/>
      <w:ind w:firstLineChars="257" w:firstLine="514"/>
    </w:pPr>
    <w:rPr>
      <w:rFonts w:cs="宋体"/>
      <w:bCs/>
      <w:sz w:val="20"/>
    </w:rPr>
  </w:style>
  <w:style w:type="paragraph" w:customStyle="1" w:styleId="af">
    <w:name w:val="定义内容"/>
    <w:basedOn w:val="ae"/>
    <w:rsid w:val="00810523"/>
    <w:rPr>
      <w:b/>
      <w:sz w:val="28"/>
    </w:rPr>
  </w:style>
  <w:style w:type="character" w:customStyle="1" w:styleId="HTMLChar">
    <w:name w:val="HTML 预设格式 Char"/>
    <w:basedOn w:val="a1"/>
    <w:link w:val="HTML"/>
    <w:uiPriority w:val="99"/>
    <w:qFormat/>
    <w:rsid w:val="00810523"/>
    <w:rPr>
      <w:rFonts w:ascii="宋体" w:hAnsi="宋体"/>
      <w:kern w:val="0"/>
      <w:sz w:val="24"/>
      <w:szCs w:val="24"/>
    </w:rPr>
  </w:style>
  <w:style w:type="character" w:customStyle="1" w:styleId="Char">
    <w:name w:val="批注文字 Char"/>
    <w:basedOn w:val="a1"/>
    <w:link w:val="a4"/>
    <w:uiPriority w:val="99"/>
    <w:rsid w:val="00810523"/>
    <w:rPr>
      <w:rFonts w:ascii="Times New Roman" w:hAnsi="Times New Roman" w:cs="Times New Roman"/>
      <w:szCs w:val="20"/>
    </w:rPr>
  </w:style>
  <w:style w:type="character" w:customStyle="1" w:styleId="Char2">
    <w:name w:val="批注主题 Char"/>
    <w:basedOn w:val="Char"/>
    <w:link w:val="a7"/>
    <w:uiPriority w:val="99"/>
    <w:semiHidden/>
    <w:rsid w:val="00810523"/>
    <w:rPr>
      <w:rFonts w:ascii="Times New Roman" w:hAnsi="Times New Roman" w:cs="Times New Roman"/>
      <w:b/>
      <w:bCs/>
      <w:szCs w:val="20"/>
    </w:rPr>
  </w:style>
  <w:style w:type="paragraph" w:customStyle="1" w:styleId="12">
    <w:name w:val="修订1"/>
    <w:hidden/>
    <w:uiPriority w:val="99"/>
    <w:semiHidden/>
    <w:rsid w:val="00810523"/>
    <w:rPr>
      <w:kern w:val="2"/>
      <w:sz w:val="21"/>
    </w:rPr>
  </w:style>
</w:styles>
</file>

<file path=word/webSettings.xml><?xml version="1.0" encoding="utf-8"?>
<w:webSettings xmlns:r="http://schemas.openxmlformats.org/officeDocument/2006/relationships" xmlns:w="http://schemas.openxmlformats.org/wordprocessingml/2006/main">
  <w:divs>
    <w:div w:id="182854819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styles" Target="styles.xml"/><Relationship Id="rId26" Type="http://schemas.microsoft.com/office/2011/relationships/people" Target="people.xml"/><Relationship Id="rId3" Type="http://schemas.openxmlformats.org/officeDocument/2006/relationships/customXml" Target="../customXml/item3.xml"/><Relationship Id="rId21" Type="http://schemas.openxmlformats.org/officeDocument/2006/relationships/footnotes" Target="footnotes.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numbering" Target="numbering.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webSettings" Target="webSetting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header" Target="header1.xml"/><Relationship Id="rId10" Type="http://schemas.openxmlformats.org/officeDocument/2006/relationships/customXml" Target="../customXml/item10.xml"/><Relationship Id="rId19" Type="http://schemas.openxmlformats.org/officeDocument/2006/relationships/settings" Target="setting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mcd:customData xmlns="http://www.wps.cn/android/officeDocument/2013/mofficeCustomData" xmlns:mcd="http://www.wps.cn/android/officeDocument/2013/mofficeCustomData" version="2">
  <mcd:comments/>
</mcd:customData>
</file>

<file path=customXml/item10.xml><?xml version="1.0" encoding="utf-8"?>
<mcd:customData xmlns="http://www.wps.cn/android/officeDocument/2013/mofficeCustomData" xmlns:mcd="http://www.wps.cn/android/officeDocument/2013/mofficeCustomData" version="2">
  <mcd:comments/>
</mcd:customData>
</file>

<file path=customXml/item11.xml><?xml version="1.0" encoding="utf-8"?>
<mcd:customData xmlns="http://www.wps.cn/android/officeDocument/2013/mofficeCustomData" xmlns:mcd="http://www.wps.cn/android/officeDocument/2013/mofficeCustomData" version="2">
  <mcd:comments/>
</mcd:customData>
</file>

<file path=customXml/item12.xml><?xml version="1.0" encoding="utf-8"?>
<mcd:customData xmlns="http://www.wps.cn/android/officeDocument/2013/mofficeCustomData" xmlns:mcd="http://www.wps.cn/android/officeDocument/2013/mofficeCustomData" version="2">
  <mcd:comments/>
</mcd:customData>
</file>

<file path=customXml/item13.xml><?xml version="1.0" encoding="utf-8"?>
<mcd:customData xmlns="http://www.wps.cn/android/officeDocument/2013/mofficeCustomData" xmlns:mcd="http://www.wps.cn/android/officeDocument/2013/mofficeCustomData" version="2">
  <mcd:comments/>
</mcd:customData>
</file>

<file path=customXml/item14.xml><?xml version="1.0" encoding="utf-8"?>
<mcd:customData xmlns="http://www.wps.cn/android/officeDocument/2013/mofficeCustomData" xmlns:mcd="http://www.wps.cn/android/officeDocument/2013/mofficeCustomData" version="2">
  <mcd:comments/>
</mcd:customData>
</file>

<file path=customXml/item15.xml><?xml version="1.0" encoding="utf-8"?>
<mcd:customData xmlns="http://www.wps.cn/android/officeDocument/2013/mofficeCustomData" xmlns:mcd="http://www.wps.cn/android/officeDocument/2013/mofficeCustomData" version="2">
  <mcd:comments/>
</mcd:customData>
</file>

<file path=customXml/item16.xml><?xml version="1.0" encoding="utf-8"?>
<mcd:customData xmlns="http://www.wps.cn/android/officeDocument/2013/mofficeCustomData" xmlns:mcd="http://www.wps.cn/android/officeDocument/2013/mofficeCustomData" version="2">
  <mcd:comments/>
</mcd:customData>
</file>

<file path=customXml/item2.xml><?xml version="1.0" encoding="utf-8"?>
<mcd:customData xmlns="http://www.wps.cn/android/officeDocument/2013/mofficeCustomData" xmlns:mcd="http://www.wps.cn/android/officeDocument/2013/mofficeCustomData" version="2">
  <mcd:comments/>
</mcd:customData>
</file>

<file path=customXml/item3.xml><?xml version="1.0" encoding="utf-8"?>
<mcd:customData xmlns="http://www.wps.cn/android/officeDocument/2013/mofficeCustomData" xmlns:mcd="http://www.wps.cn/android/officeDocument/2013/mofficeCustomData" version="2">
  <mcd:comments/>
</mcd:customData>
</file>

<file path=customXml/item4.xml><?xml version="1.0" encoding="utf-8"?>
<mcd:customData xmlns="http://www.wps.cn/android/officeDocument/2013/mofficeCustomData" xmlns:mcd="http://www.wps.cn/android/officeDocument/2013/mofficeCustomData" version="2">
  <mcd:comments/>
</mcd:customData>
</file>

<file path=customXml/item5.xml><?xml version="1.0" encoding="utf-8"?>
<mcd:customData xmlns="http://www.wps.cn/android/officeDocument/2013/mofficeCustomData" xmlns:mcd="http://www.wps.cn/android/officeDocument/2013/mofficeCustomData" version="2">
  <mcd:comments/>
</mcd:customData>
</file>

<file path=customXml/item6.xml><?xml version="1.0" encoding="utf-8"?>
<mcd:customData xmlns="http://www.wps.cn/android/officeDocument/2013/mofficeCustomData" xmlns:mcd="http://www.wps.cn/android/officeDocument/2013/mofficeCustomData" version="2">
  <mcd:comments/>
</mcd:customData>
</file>

<file path=customXml/item7.xml><?xml version="1.0" encoding="utf-8"?>
<mcd:customData xmlns="http://www.wps.cn/android/officeDocument/2013/mofficeCustomData" xmlns:mcd="http://www.wps.cn/android/officeDocument/2013/mofficeCustomData" version="2">
  <mcd:comments/>
</mcd:customData>
</file>

<file path=customXml/item8.xml><?xml version="1.0" encoding="utf-8"?>
<mcd:customData xmlns="http://www.wps.cn/android/officeDocument/2013/mofficeCustomData" xmlns:mcd="http://www.wps.cn/android/officeDocument/2013/mofficeCustomData" version="2">
  <mcd:comments/>
</mcd:customData>
</file>

<file path=customXml/item9.xml><?xml version="1.0" encoding="utf-8"?>
<mcd:customData xmlns="http://www.wps.cn/android/officeDocument/2013/mofficeCustomData" xmlns:mcd="http://www.wps.cn/android/officeDocument/2013/mofficeCustomData" version="2">
  <mcd:comments/>
</mcd:customData>
</file>

<file path=customXml/itemProps1.xml><?xml version="1.0" encoding="utf-8"?>
<ds:datastoreItem xmlns:ds="http://schemas.openxmlformats.org/officeDocument/2006/customXml" ds:itemID="{EA258D16-FAFB-45C9-9642-8C126CC56E7B}">
  <ds:schemaRefs>
    <ds:schemaRef ds:uri="http://www.wps.cn/android/officeDocument/2013/mofficeCustomData"/>
  </ds:schemaRefs>
</ds:datastoreItem>
</file>

<file path=customXml/itemProps10.xml><?xml version="1.0" encoding="utf-8"?>
<ds:datastoreItem xmlns:ds="http://schemas.openxmlformats.org/officeDocument/2006/customXml" ds:itemID="{E6C9DA80-85E0-4CA0-869E-72A05CA1E6A6}">
  <ds:schemaRefs>
    <ds:schemaRef ds:uri="http://www.wps.cn/android/officeDocument/2013/mofficeCustomData"/>
  </ds:schemaRefs>
</ds:datastoreItem>
</file>

<file path=customXml/itemProps11.xml><?xml version="1.0" encoding="utf-8"?>
<ds:datastoreItem xmlns:ds="http://schemas.openxmlformats.org/officeDocument/2006/customXml" ds:itemID="{DC123DA6-E8C6-4CDB-B6F8-E0414552E4E6}">
  <ds:schemaRefs>
    <ds:schemaRef ds:uri="http://www.wps.cn/android/officeDocument/2013/mofficeCustomData"/>
  </ds:schemaRefs>
</ds:datastoreItem>
</file>

<file path=customXml/itemProps12.xml><?xml version="1.0" encoding="utf-8"?>
<ds:datastoreItem xmlns:ds="http://schemas.openxmlformats.org/officeDocument/2006/customXml" ds:itemID="{06BFA2C9-E6B4-40B7-A68B-64897C230E69}">
  <ds:schemaRefs>
    <ds:schemaRef ds:uri="http://www.wps.cn/android/officeDocument/2013/mofficeCustomData"/>
  </ds:schemaRefs>
</ds:datastoreItem>
</file>

<file path=customXml/itemProps13.xml><?xml version="1.0" encoding="utf-8"?>
<ds:datastoreItem xmlns:ds="http://schemas.openxmlformats.org/officeDocument/2006/customXml" ds:itemID="{F6B1D576-B5F7-4880-9B9F-82B2C91B79E2}">
  <ds:schemaRefs>
    <ds:schemaRef ds:uri="http://www.wps.cn/android/officeDocument/2013/mofficeCustomData"/>
  </ds:schemaRefs>
</ds:datastoreItem>
</file>

<file path=customXml/itemProps14.xml><?xml version="1.0" encoding="utf-8"?>
<ds:datastoreItem xmlns:ds="http://schemas.openxmlformats.org/officeDocument/2006/customXml" ds:itemID="{9A25C4FD-B014-4A5F-A6FE-2346736965CA}">
  <ds:schemaRefs>
    <ds:schemaRef ds:uri="http://www.wps.cn/android/officeDocument/2013/mofficeCustomData"/>
  </ds:schemaRefs>
</ds:datastoreItem>
</file>

<file path=customXml/itemProps15.xml><?xml version="1.0" encoding="utf-8"?>
<ds:datastoreItem xmlns:ds="http://schemas.openxmlformats.org/officeDocument/2006/customXml" ds:itemID="{53B0CE74-A8D2-41AD-AEF7-FD33700AB05A}">
  <ds:schemaRefs>
    <ds:schemaRef ds:uri="http://www.wps.cn/android/officeDocument/2013/mofficeCustomData"/>
  </ds:schemaRefs>
</ds:datastoreItem>
</file>

<file path=customXml/itemProps16.xml><?xml version="1.0" encoding="utf-8"?>
<ds:datastoreItem xmlns:ds="http://schemas.openxmlformats.org/officeDocument/2006/customXml" ds:itemID="{A753C3B0-F787-481B-8EB9-37BABE59BE7D}">
  <ds:schemaRefs>
    <ds:schemaRef ds:uri="http://www.wps.cn/android/officeDocument/2013/mofficeCustomData"/>
  </ds:schemaRefs>
</ds:datastoreItem>
</file>

<file path=customXml/itemProps2.xml><?xml version="1.0" encoding="utf-8"?>
<ds:datastoreItem xmlns:ds="http://schemas.openxmlformats.org/officeDocument/2006/customXml" ds:itemID="{62470740-3A24-4664-AD87-E8F7E3EDFC66}">
  <ds:schemaRefs>
    <ds:schemaRef ds:uri="http://www.wps.cn/android/officeDocument/2013/mofficeCustomData"/>
  </ds:schemaRefs>
</ds:datastoreItem>
</file>

<file path=customXml/itemProps3.xml><?xml version="1.0" encoding="utf-8"?>
<ds:datastoreItem xmlns:ds="http://schemas.openxmlformats.org/officeDocument/2006/customXml" ds:itemID="{29F670AD-35CA-4725-9C6E-72961C3FA5C9}">
  <ds:schemaRefs>
    <ds:schemaRef ds:uri="http://www.wps.cn/android/officeDocument/2013/mofficeCustomData"/>
  </ds:schemaRefs>
</ds:datastoreItem>
</file>

<file path=customXml/itemProps4.xml><?xml version="1.0" encoding="utf-8"?>
<ds:datastoreItem xmlns:ds="http://schemas.openxmlformats.org/officeDocument/2006/customXml" ds:itemID="{92A0B44F-ADD2-4353-8BA1-58BAB09B14D1}">
  <ds:schemaRefs>
    <ds:schemaRef ds:uri="http://www.wps.cn/android/officeDocument/2013/mofficeCustomData"/>
  </ds:schemaRefs>
</ds:datastoreItem>
</file>

<file path=customXml/itemProps5.xml><?xml version="1.0" encoding="utf-8"?>
<ds:datastoreItem xmlns:ds="http://schemas.openxmlformats.org/officeDocument/2006/customXml" ds:itemID="{A127BB7F-D5AD-4B90-8B4F-3A9D3F47893B}">
  <ds:schemaRefs>
    <ds:schemaRef ds:uri="http://www.wps.cn/android/officeDocument/2013/mofficeCustomData"/>
  </ds:schemaRefs>
</ds:datastoreItem>
</file>

<file path=customXml/itemProps6.xml><?xml version="1.0" encoding="utf-8"?>
<ds:datastoreItem xmlns:ds="http://schemas.openxmlformats.org/officeDocument/2006/customXml" ds:itemID="{61848BB6-5D29-4B0F-9C59-DE97A431E7B9}">
  <ds:schemaRefs>
    <ds:schemaRef ds:uri="http://www.wps.cn/android/officeDocument/2013/mofficeCustomData"/>
  </ds:schemaRefs>
</ds:datastoreItem>
</file>

<file path=customXml/itemProps7.xml><?xml version="1.0" encoding="utf-8"?>
<ds:datastoreItem xmlns:ds="http://schemas.openxmlformats.org/officeDocument/2006/customXml" ds:itemID="{91075193-CE85-428A-85E7-46CCC0E39B14}">
  <ds:schemaRefs>
    <ds:schemaRef ds:uri="http://www.wps.cn/android/officeDocument/2013/mofficeCustomData"/>
  </ds:schemaRefs>
</ds:datastoreItem>
</file>

<file path=customXml/itemProps8.xml><?xml version="1.0" encoding="utf-8"?>
<ds:datastoreItem xmlns:ds="http://schemas.openxmlformats.org/officeDocument/2006/customXml" ds:itemID="{E0246A42-74B7-4EA9-AD44-FAAC8D1FA98E}">
  <ds:schemaRefs>
    <ds:schemaRef ds:uri="http://www.wps.cn/android/officeDocument/2013/mofficeCustomData"/>
  </ds:schemaRefs>
</ds:datastoreItem>
</file>

<file path=customXml/itemProps9.xml><?xml version="1.0" encoding="utf-8"?>
<ds:datastoreItem xmlns:ds="http://schemas.openxmlformats.org/officeDocument/2006/customXml" ds:itemID="{DA7E2DF1-6ADA-4AB8-B162-49023FA49A0A}">
  <ds:schemaRefs>
    <ds:schemaRef ds:uri="http://www.wps.cn/android/officeDocument/2013/moffice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76</TotalTime>
  <Pages>16</Pages>
  <Words>1605</Words>
  <Characters>9152</Characters>
  <Application>Microsoft Office Word</Application>
  <DocSecurity>0</DocSecurity>
  <Lines>76</Lines>
  <Paragraphs>21</Paragraphs>
  <ScaleCrop>false</ScaleCrop>
  <Company>Microsoft</Company>
  <LinksUpToDate>false</LinksUpToDate>
  <CharactersWithSpaces>10736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刘洁</dc:creator>
  <cp:lastModifiedBy>Windows User</cp:lastModifiedBy>
  <cp:revision>15</cp:revision>
  <dcterms:created xsi:type="dcterms:W3CDTF">2025-10-28T11:22:00Z</dcterms:created>
  <dcterms:modified xsi:type="dcterms:W3CDTF">2025-11-03T02:19:00Z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b966880a58884b01a5dc02069fd9f91d_23</vt:lpwstr>
  </property>
  <property fmtid="{D5CDD505-2E9C-101B-9397-08002B2CF9AE}" pid="3" name="KSOTemplateDocerSaveRecord">
    <vt:lpwstr>eyJoZGlkIjoiMjlmMjY4YWRjN2ZkOWFiOWI4OWI2ODY5MDI5OGI2NGMiLCJ1c2VySWQiOiIzMTUwNzk2MTkifQ==</vt:lpwstr>
  </property>
  <property fmtid="{D5CDD505-2E9C-101B-9397-08002B2CF9AE}" pid="4" name="KSOProductBuildVer">
    <vt:lpwstr>2052-12.1.0.23125</vt:lpwstr>
  </property>
</Properties>
</file>