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5A3" w:rsidRPr="00846845" w:rsidRDefault="00621742" w:rsidP="00846845">
      <w:pPr>
        <w:jc w:val="center"/>
        <w:rPr>
          <w:rFonts w:ascii="宋体" w:hAnsi="宋体"/>
          <w:b/>
          <w:bCs/>
          <w:kern w:val="44"/>
          <w:sz w:val="24"/>
          <w:szCs w:val="24"/>
        </w:rPr>
      </w:pPr>
      <w:bookmarkStart w:id="0" w:name="OLE_LINK1"/>
      <w:r w:rsidRPr="00846845">
        <w:rPr>
          <w:rFonts w:ascii="宋体" w:hAnsi="宋体" w:hint="eastAsia"/>
          <w:b/>
          <w:bCs/>
          <w:kern w:val="44"/>
          <w:sz w:val="24"/>
          <w:szCs w:val="24"/>
        </w:rPr>
        <w:t>北京大学人民医院</w:t>
      </w:r>
      <w:r w:rsidR="00AB51FC" w:rsidRPr="00846845">
        <w:rPr>
          <w:rFonts w:asciiTheme="minorEastAsia" w:eastAsiaTheme="minorEastAsia" w:hAnsiTheme="minorEastAsia" w:cstheme="minorEastAsia" w:hint="eastAsia"/>
          <w:b/>
          <w:bCs/>
          <w:kern w:val="44"/>
          <w:sz w:val="24"/>
          <w:szCs w:val="24"/>
        </w:rPr>
        <w:t>手术麻醉信息</w:t>
      </w:r>
      <w:r w:rsidR="00846845" w:rsidRPr="00846845">
        <w:rPr>
          <w:rFonts w:asciiTheme="minorEastAsia" w:eastAsiaTheme="minorEastAsia" w:hAnsiTheme="minorEastAsia" w:cstheme="minorEastAsia" w:hint="eastAsia"/>
          <w:b/>
          <w:bCs/>
          <w:kern w:val="44"/>
          <w:sz w:val="24"/>
          <w:szCs w:val="24"/>
        </w:rPr>
        <w:t>系统</w:t>
      </w:r>
      <w:r w:rsidR="00AB51FC" w:rsidRPr="00846845">
        <w:rPr>
          <w:rFonts w:asciiTheme="minorEastAsia" w:eastAsiaTheme="minorEastAsia" w:hAnsiTheme="minorEastAsia" w:cstheme="minorEastAsia" w:hint="eastAsia"/>
          <w:b/>
          <w:bCs/>
          <w:kern w:val="44"/>
          <w:sz w:val="24"/>
          <w:szCs w:val="24"/>
        </w:rPr>
        <w:t>电子病历六级及CA改造</w:t>
      </w:r>
      <w:r w:rsidR="00EC2817" w:rsidRPr="00846845">
        <w:rPr>
          <w:rFonts w:ascii="宋体" w:hAnsi="宋体"/>
          <w:b/>
          <w:bCs/>
          <w:kern w:val="44"/>
          <w:sz w:val="24"/>
          <w:szCs w:val="24"/>
        </w:rPr>
        <w:t>项目</w:t>
      </w:r>
    </w:p>
    <w:p w:rsidR="005E25A3" w:rsidRPr="00846845" w:rsidRDefault="00621742" w:rsidP="00846845">
      <w:pPr>
        <w:spacing w:line="360" w:lineRule="auto"/>
        <w:ind w:firstLineChars="1434" w:firstLine="3455"/>
        <w:rPr>
          <w:rFonts w:asciiTheme="minorEastAsia" w:eastAsiaTheme="minorEastAsia" w:hAnsiTheme="minorEastAsia" w:cstheme="minorEastAsia"/>
          <w:b/>
          <w:bCs/>
          <w:kern w:val="44"/>
          <w:sz w:val="24"/>
          <w:szCs w:val="24"/>
        </w:rPr>
      </w:pPr>
      <w:r w:rsidRPr="00846845">
        <w:rPr>
          <w:rFonts w:asciiTheme="minorEastAsia" w:eastAsiaTheme="minorEastAsia" w:hAnsiTheme="minorEastAsia" w:cstheme="minorEastAsia"/>
          <w:b/>
          <w:bCs/>
          <w:kern w:val="44"/>
          <w:sz w:val="24"/>
          <w:szCs w:val="24"/>
        </w:rPr>
        <w:t>采购文件</w:t>
      </w:r>
    </w:p>
    <w:p w:rsidR="005E25A3" w:rsidRPr="00D65BC9" w:rsidRDefault="00621742">
      <w:pPr>
        <w:pStyle w:val="a6"/>
        <w:numPr>
          <w:ilvl w:val="0"/>
          <w:numId w:val="2"/>
        </w:numPr>
        <w:spacing w:line="360" w:lineRule="auto"/>
        <w:ind w:firstLineChars="0"/>
        <w:jc w:val="left"/>
        <w:rPr>
          <w:rFonts w:ascii="宋体" w:hAnsi="宋体"/>
          <w:b/>
          <w:szCs w:val="21"/>
        </w:rPr>
      </w:pPr>
      <w:r w:rsidRPr="00D65BC9">
        <w:rPr>
          <w:rFonts w:ascii="宋体" w:hAnsi="宋体" w:hint="eastAsia"/>
          <w:b/>
          <w:szCs w:val="21"/>
        </w:rPr>
        <w:t>项目概述</w:t>
      </w:r>
    </w:p>
    <w:p w:rsidR="00EC2817" w:rsidRPr="00D65BC9" w:rsidRDefault="00AB51FC" w:rsidP="00B7046C">
      <w:pPr>
        <w:pStyle w:val="a6"/>
        <w:spacing w:line="370" w:lineRule="atLeast"/>
        <w:ind w:left="432" w:firstLineChars="0" w:firstLine="408"/>
        <w:jc w:val="left"/>
        <w:rPr>
          <w:rFonts w:ascii="宋体" w:hAnsi="宋体"/>
          <w:szCs w:val="21"/>
        </w:rPr>
      </w:pPr>
      <w:r w:rsidRPr="00D65BC9">
        <w:rPr>
          <w:rFonts w:ascii="宋体" w:hAnsi="宋体" w:hint="eastAsia"/>
          <w:szCs w:val="21"/>
        </w:rPr>
        <w:t>该项目为医院手术流程管理系统，涵盖手术排班、麻醉过程监控、复苏信息管理及家属电子屏状态展示等功能，支持术前文书校验、危急参数智能预警与CA电子签名认证。系统集成GE-RIS、移动护理等平台，实现排班单点登录、术间资源调配及封存病历操作管控，通过数字证书关联时间戳保障文书法律效力，旨在提升手术效率、患者安全及医疗数据合规性。</w:t>
      </w:r>
    </w:p>
    <w:p w:rsidR="005E25A3" w:rsidRPr="00D65BC9" w:rsidRDefault="00621742">
      <w:pPr>
        <w:pStyle w:val="a6"/>
        <w:numPr>
          <w:ilvl w:val="0"/>
          <w:numId w:val="2"/>
        </w:numPr>
        <w:spacing w:line="360" w:lineRule="auto"/>
        <w:ind w:firstLineChars="0"/>
        <w:jc w:val="left"/>
        <w:rPr>
          <w:rFonts w:ascii="宋体" w:hAnsi="宋体"/>
          <w:b/>
          <w:szCs w:val="21"/>
        </w:rPr>
      </w:pPr>
      <w:bookmarkStart w:id="1" w:name="OLE_LINK3"/>
      <w:r w:rsidRPr="00D65BC9">
        <w:rPr>
          <w:rFonts w:ascii="宋体" w:hAnsi="宋体" w:hint="eastAsia"/>
          <w:b/>
          <w:szCs w:val="21"/>
        </w:rPr>
        <w:t>项目预算</w:t>
      </w:r>
    </w:p>
    <w:p w:rsidR="00AB51FC" w:rsidRPr="00700602" w:rsidRDefault="00AB51FC" w:rsidP="00AB51FC">
      <w:pPr>
        <w:pStyle w:val="a6"/>
        <w:spacing w:line="370" w:lineRule="atLeast"/>
        <w:ind w:left="432" w:firstLineChars="0" w:firstLine="0"/>
        <w:jc w:val="left"/>
        <w:rPr>
          <w:rFonts w:ascii="宋体" w:hAnsi="宋体"/>
          <w:szCs w:val="21"/>
        </w:rPr>
      </w:pPr>
      <w:r w:rsidRPr="00700602">
        <w:rPr>
          <w:rFonts w:ascii="宋体" w:hAnsi="宋体" w:hint="eastAsia"/>
          <w:szCs w:val="21"/>
        </w:rPr>
        <w:t>项目预算：</w:t>
      </w:r>
      <w:r w:rsidR="008967DE">
        <w:rPr>
          <w:rFonts w:ascii="宋体" w:hAnsi="宋体" w:hint="eastAsia"/>
          <w:szCs w:val="21"/>
        </w:rPr>
        <w:t>60</w:t>
      </w:r>
      <w:r w:rsidRPr="00700602">
        <w:rPr>
          <w:rFonts w:ascii="宋体" w:hAnsi="宋体" w:hint="eastAsia"/>
          <w:szCs w:val="21"/>
        </w:rPr>
        <w:t>000元整</w:t>
      </w:r>
    </w:p>
    <w:p w:rsidR="005E25A3" w:rsidRPr="00700602" w:rsidRDefault="00621742">
      <w:pPr>
        <w:pStyle w:val="a6"/>
        <w:numPr>
          <w:ilvl w:val="0"/>
          <w:numId w:val="2"/>
        </w:numPr>
        <w:spacing w:line="360" w:lineRule="auto"/>
        <w:ind w:firstLineChars="0"/>
        <w:jc w:val="left"/>
        <w:rPr>
          <w:rFonts w:ascii="宋体" w:hAnsi="宋体"/>
          <w:b/>
          <w:szCs w:val="21"/>
        </w:rPr>
      </w:pPr>
      <w:r w:rsidRPr="00700602">
        <w:rPr>
          <w:rFonts w:ascii="宋体" w:hAnsi="宋体" w:hint="eastAsia"/>
          <w:b/>
          <w:szCs w:val="21"/>
        </w:rPr>
        <w:t>服务期</w:t>
      </w:r>
    </w:p>
    <w:p w:rsidR="00AB51FC" w:rsidRPr="00D65BC9" w:rsidRDefault="00AB51FC" w:rsidP="00AB51FC">
      <w:pPr>
        <w:pStyle w:val="a6"/>
        <w:spacing w:line="360" w:lineRule="auto"/>
        <w:ind w:left="432" w:firstLineChars="0" w:firstLine="0"/>
        <w:rPr>
          <w:rFonts w:ascii="宋体" w:hAnsi="宋体"/>
          <w:szCs w:val="21"/>
        </w:rPr>
      </w:pPr>
      <w:r w:rsidRPr="00700602">
        <w:rPr>
          <w:rFonts w:ascii="宋体" w:hAnsi="宋体" w:hint="eastAsia"/>
          <w:szCs w:val="21"/>
        </w:rPr>
        <w:t>服务期：</w:t>
      </w:r>
      <w:r w:rsidR="00700602" w:rsidRPr="00700602">
        <w:rPr>
          <w:rFonts w:ascii="宋体" w:hAnsi="宋体" w:hint="eastAsia"/>
          <w:szCs w:val="21"/>
        </w:rPr>
        <w:t>合同签订之日起一年</w:t>
      </w:r>
    </w:p>
    <w:p w:rsidR="00AB51FC" w:rsidRPr="00D65BC9" w:rsidRDefault="00B05D4A" w:rsidP="00AB51FC">
      <w:pPr>
        <w:pStyle w:val="a6"/>
        <w:numPr>
          <w:ilvl w:val="0"/>
          <w:numId w:val="2"/>
        </w:numPr>
        <w:spacing w:line="360" w:lineRule="auto"/>
        <w:ind w:firstLineChars="0"/>
        <w:jc w:val="left"/>
        <w:rPr>
          <w:rFonts w:ascii="宋体" w:hAnsi="宋体"/>
          <w:b/>
          <w:szCs w:val="21"/>
        </w:rPr>
      </w:pPr>
      <w:r w:rsidRPr="00D65BC9">
        <w:rPr>
          <w:rFonts w:ascii="宋体" w:hAnsi="宋体" w:hint="eastAsia"/>
          <w:b/>
          <w:szCs w:val="21"/>
        </w:rPr>
        <w:t>采购</w:t>
      </w:r>
      <w:r w:rsidR="00621742" w:rsidRPr="00D65BC9">
        <w:rPr>
          <w:rFonts w:ascii="宋体" w:hAnsi="宋体" w:hint="eastAsia"/>
          <w:b/>
          <w:szCs w:val="21"/>
        </w:rPr>
        <w:t>参数</w:t>
      </w:r>
      <w:bookmarkEnd w:id="1"/>
    </w:p>
    <w:p w:rsidR="00AB51FC" w:rsidRPr="00D65BC9" w:rsidRDefault="00AB51FC" w:rsidP="00AB51FC">
      <w:pPr>
        <w:spacing w:line="370" w:lineRule="atLeast"/>
        <w:rPr>
          <w:rFonts w:ascii="宋体" w:hAnsi="宋体"/>
          <w:szCs w:val="21"/>
        </w:rPr>
      </w:pPr>
      <w:r w:rsidRPr="00D65BC9">
        <w:rPr>
          <w:rFonts w:ascii="宋体" w:hAnsi="宋体" w:hint="eastAsia"/>
          <w:szCs w:val="21"/>
        </w:rPr>
        <w:t>1.需求内容: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tblPr>
      <w:tblGrid>
        <w:gridCol w:w="1002"/>
        <w:gridCol w:w="7549"/>
      </w:tblGrid>
      <w:tr w:rsidR="00AB51FC" w:rsidRPr="00D65BC9" w:rsidTr="005B5643">
        <w:trPr>
          <w:tblHeader/>
          <w:jc w:val="center"/>
        </w:trPr>
        <w:tc>
          <w:tcPr>
            <w:tcW w:w="1116" w:type="dxa"/>
            <w:shd w:val="clear" w:color="auto" w:fill="FFFFFF"/>
            <w:tcMar>
              <w:top w:w="150" w:type="dxa"/>
              <w:left w:w="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t>序号</w:t>
            </w:r>
          </w:p>
        </w:tc>
        <w:tc>
          <w:tcPr>
            <w:tcW w:w="8881" w:type="dxa"/>
            <w:shd w:val="clear" w:color="auto" w:fill="FFFFFF"/>
            <w:tcMar>
              <w:top w:w="150" w:type="dxa"/>
              <w:left w:w="24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t>需求描述</w:t>
            </w:r>
          </w:p>
        </w:tc>
      </w:tr>
      <w:tr w:rsidR="00AB51FC" w:rsidRPr="00D65BC9" w:rsidTr="005B5643">
        <w:trPr>
          <w:jc w:val="center"/>
        </w:trPr>
        <w:tc>
          <w:tcPr>
            <w:tcW w:w="1116" w:type="dxa"/>
            <w:shd w:val="clear" w:color="auto" w:fill="FFFFFF"/>
            <w:tcMar>
              <w:top w:w="150" w:type="dxa"/>
              <w:left w:w="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t>1</w:t>
            </w:r>
          </w:p>
        </w:tc>
        <w:tc>
          <w:tcPr>
            <w:tcW w:w="8881" w:type="dxa"/>
            <w:shd w:val="clear" w:color="auto" w:fill="FFFFFF"/>
            <w:tcMar>
              <w:top w:w="150" w:type="dxa"/>
              <w:left w:w="240" w:type="dxa"/>
              <w:bottom w:w="150" w:type="dxa"/>
              <w:right w:w="0" w:type="dxa"/>
            </w:tcMar>
            <w:vAlign w:val="center"/>
          </w:tcPr>
          <w:p w:rsidR="00AB51FC" w:rsidRPr="00D65BC9" w:rsidRDefault="00AB51FC" w:rsidP="005B5643">
            <w:pPr>
              <w:widowControl/>
              <w:spacing w:line="370" w:lineRule="atLeast"/>
              <w:jc w:val="left"/>
              <w:rPr>
                <w:rFonts w:ascii="宋体" w:hAnsi="宋体"/>
                <w:szCs w:val="21"/>
              </w:rPr>
            </w:pPr>
            <w:r w:rsidRPr="00D65BC9">
              <w:rPr>
                <w:rFonts w:ascii="宋体" w:hAnsi="宋体" w:hint="eastAsia"/>
                <w:szCs w:val="21"/>
              </w:rPr>
              <w:t>项目总体目标：构建一个覆盖术前、术中、术后全流程的手术麻醉数字化管理系统，实现闭环管理，以提升手术效率、保障患者安全并确保医疗数据合规性。</w:t>
            </w:r>
          </w:p>
        </w:tc>
      </w:tr>
      <w:tr w:rsidR="00AB51FC" w:rsidRPr="00D65BC9" w:rsidTr="005B5643">
        <w:trPr>
          <w:jc w:val="center"/>
        </w:trPr>
        <w:tc>
          <w:tcPr>
            <w:tcW w:w="1116" w:type="dxa"/>
            <w:shd w:val="clear" w:color="auto" w:fill="FFFFFF"/>
            <w:tcMar>
              <w:top w:w="150" w:type="dxa"/>
              <w:left w:w="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t>2</w:t>
            </w:r>
          </w:p>
        </w:tc>
        <w:tc>
          <w:tcPr>
            <w:tcW w:w="8881" w:type="dxa"/>
            <w:shd w:val="clear" w:color="auto" w:fill="FFFFFF"/>
            <w:tcMar>
              <w:top w:w="150" w:type="dxa"/>
              <w:left w:w="240" w:type="dxa"/>
              <w:bottom w:w="150" w:type="dxa"/>
              <w:right w:w="0" w:type="dxa"/>
            </w:tcMar>
            <w:vAlign w:val="center"/>
          </w:tcPr>
          <w:p w:rsidR="00AB51FC" w:rsidRPr="00D65BC9" w:rsidRDefault="00AB51FC" w:rsidP="005B5643">
            <w:pPr>
              <w:widowControl/>
              <w:spacing w:line="370" w:lineRule="atLeast"/>
              <w:jc w:val="left"/>
              <w:rPr>
                <w:rFonts w:ascii="宋体" w:hAnsi="宋体"/>
                <w:szCs w:val="21"/>
              </w:rPr>
            </w:pPr>
            <w:r w:rsidRPr="00D65BC9">
              <w:rPr>
                <w:rFonts w:ascii="宋体" w:hAnsi="宋体" w:hint="eastAsia"/>
                <w:szCs w:val="21"/>
              </w:rPr>
              <w:t>手术排班管理：实现手术排班功能，支持与GE-RIS等系统的单点登录，具备智能校验与术间资源调度能力。</w:t>
            </w:r>
          </w:p>
        </w:tc>
      </w:tr>
      <w:tr w:rsidR="00AB51FC" w:rsidRPr="00D65BC9" w:rsidTr="005B5643">
        <w:trPr>
          <w:jc w:val="center"/>
        </w:trPr>
        <w:tc>
          <w:tcPr>
            <w:tcW w:w="1116" w:type="dxa"/>
            <w:shd w:val="clear" w:color="auto" w:fill="FFFFFF"/>
            <w:tcMar>
              <w:top w:w="150" w:type="dxa"/>
              <w:left w:w="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t>3</w:t>
            </w:r>
          </w:p>
        </w:tc>
        <w:tc>
          <w:tcPr>
            <w:tcW w:w="8881" w:type="dxa"/>
            <w:shd w:val="clear" w:color="auto" w:fill="FFFFFF"/>
            <w:tcMar>
              <w:top w:w="150" w:type="dxa"/>
              <w:left w:w="240" w:type="dxa"/>
              <w:bottom w:w="150" w:type="dxa"/>
              <w:right w:w="0" w:type="dxa"/>
            </w:tcMar>
            <w:vAlign w:val="center"/>
          </w:tcPr>
          <w:p w:rsidR="00AB51FC" w:rsidRPr="00D65BC9" w:rsidRDefault="00AB51FC" w:rsidP="005B5643">
            <w:pPr>
              <w:widowControl/>
              <w:spacing w:line="370" w:lineRule="atLeast"/>
              <w:jc w:val="left"/>
              <w:rPr>
                <w:rFonts w:ascii="宋体" w:hAnsi="宋体"/>
                <w:szCs w:val="21"/>
              </w:rPr>
            </w:pPr>
            <w:r w:rsidRPr="00D65BC9">
              <w:rPr>
                <w:rFonts w:ascii="宋体" w:hAnsi="宋体" w:hint="eastAsia"/>
                <w:szCs w:val="21"/>
              </w:rPr>
              <w:t>麻醉过程监控：系统需对麻醉过程进行动态监控，并具备基于AI的危急参数智能预警功能。</w:t>
            </w:r>
          </w:p>
        </w:tc>
      </w:tr>
      <w:tr w:rsidR="00AB51FC" w:rsidRPr="00D65BC9" w:rsidTr="005B5643">
        <w:trPr>
          <w:jc w:val="center"/>
        </w:trPr>
        <w:tc>
          <w:tcPr>
            <w:tcW w:w="1116" w:type="dxa"/>
            <w:shd w:val="clear" w:color="auto" w:fill="FFFFFF"/>
            <w:tcMar>
              <w:top w:w="150" w:type="dxa"/>
              <w:left w:w="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t>4</w:t>
            </w:r>
          </w:p>
        </w:tc>
        <w:tc>
          <w:tcPr>
            <w:tcW w:w="8881" w:type="dxa"/>
            <w:shd w:val="clear" w:color="auto" w:fill="FFFFFF"/>
            <w:tcMar>
              <w:top w:w="150" w:type="dxa"/>
              <w:left w:w="240" w:type="dxa"/>
              <w:bottom w:w="150" w:type="dxa"/>
              <w:right w:w="0" w:type="dxa"/>
            </w:tcMar>
            <w:vAlign w:val="center"/>
          </w:tcPr>
          <w:p w:rsidR="00AB51FC" w:rsidRPr="00D65BC9" w:rsidRDefault="00AB51FC" w:rsidP="005B5643">
            <w:pPr>
              <w:widowControl/>
              <w:spacing w:line="370" w:lineRule="atLeast"/>
              <w:jc w:val="left"/>
              <w:rPr>
                <w:rFonts w:ascii="宋体" w:hAnsi="宋体"/>
                <w:szCs w:val="21"/>
              </w:rPr>
            </w:pPr>
            <w:r w:rsidRPr="00D65BC9">
              <w:rPr>
                <w:rFonts w:ascii="宋体" w:hAnsi="宋体" w:hint="eastAsia"/>
                <w:szCs w:val="21"/>
              </w:rPr>
              <w:t>复苏信息管理：对患者术后复苏阶段的信息进行动态监控与管理。</w:t>
            </w:r>
          </w:p>
        </w:tc>
      </w:tr>
      <w:tr w:rsidR="00AB51FC" w:rsidRPr="00D65BC9" w:rsidTr="005B5643">
        <w:trPr>
          <w:jc w:val="center"/>
        </w:trPr>
        <w:tc>
          <w:tcPr>
            <w:tcW w:w="1116" w:type="dxa"/>
            <w:shd w:val="clear" w:color="auto" w:fill="FFFFFF"/>
            <w:tcMar>
              <w:top w:w="150" w:type="dxa"/>
              <w:left w:w="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t>5</w:t>
            </w:r>
          </w:p>
        </w:tc>
        <w:tc>
          <w:tcPr>
            <w:tcW w:w="8881" w:type="dxa"/>
            <w:shd w:val="clear" w:color="auto" w:fill="FFFFFF"/>
            <w:tcMar>
              <w:top w:w="150" w:type="dxa"/>
              <w:left w:w="240" w:type="dxa"/>
              <w:bottom w:w="150" w:type="dxa"/>
              <w:right w:w="0" w:type="dxa"/>
            </w:tcMar>
            <w:vAlign w:val="center"/>
          </w:tcPr>
          <w:p w:rsidR="00AB51FC" w:rsidRPr="00D65BC9" w:rsidRDefault="00AB51FC" w:rsidP="005B5643">
            <w:pPr>
              <w:widowControl/>
              <w:spacing w:line="370" w:lineRule="atLeast"/>
              <w:jc w:val="left"/>
              <w:rPr>
                <w:rFonts w:ascii="宋体" w:hAnsi="宋体"/>
                <w:szCs w:val="21"/>
              </w:rPr>
            </w:pPr>
            <w:r w:rsidRPr="00D65BC9">
              <w:rPr>
                <w:rFonts w:ascii="宋体" w:hAnsi="宋体" w:hint="eastAsia"/>
                <w:szCs w:val="21"/>
              </w:rPr>
              <w:t>家属状态同步：提供家属电子屏状态展示功能，实现手术状态信息的实时同步。</w:t>
            </w:r>
          </w:p>
        </w:tc>
      </w:tr>
      <w:tr w:rsidR="00AB51FC" w:rsidRPr="00D65BC9" w:rsidTr="005B5643">
        <w:trPr>
          <w:jc w:val="center"/>
        </w:trPr>
        <w:tc>
          <w:tcPr>
            <w:tcW w:w="1116" w:type="dxa"/>
            <w:shd w:val="clear" w:color="auto" w:fill="FFFFFF"/>
            <w:tcMar>
              <w:top w:w="150" w:type="dxa"/>
              <w:left w:w="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t>6</w:t>
            </w:r>
          </w:p>
        </w:tc>
        <w:tc>
          <w:tcPr>
            <w:tcW w:w="8881" w:type="dxa"/>
            <w:shd w:val="clear" w:color="auto" w:fill="FFFFFF"/>
            <w:tcMar>
              <w:top w:w="150" w:type="dxa"/>
              <w:left w:w="240" w:type="dxa"/>
              <w:bottom w:w="150" w:type="dxa"/>
              <w:right w:w="0" w:type="dxa"/>
            </w:tcMar>
            <w:vAlign w:val="center"/>
          </w:tcPr>
          <w:p w:rsidR="00AB51FC" w:rsidRPr="00D65BC9" w:rsidRDefault="00AB51FC" w:rsidP="005B5643">
            <w:pPr>
              <w:widowControl/>
              <w:spacing w:line="370" w:lineRule="atLeast"/>
              <w:jc w:val="left"/>
              <w:rPr>
                <w:rFonts w:ascii="宋体" w:hAnsi="宋体"/>
                <w:szCs w:val="21"/>
              </w:rPr>
            </w:pPr>
            <w:r w:rsidRPr="00D65BC9">
              <w:rPr>
                <w:rFonts w:ascii="宋体" w:hAnsi="宋体" w:hint="eastAsia"/>
                <w:szCs w:val="21"/>
              </w:rPr>
              <w:t>病历封存管控：实现封存病历的操作管控功能，确保病历文件的规范性与安全性。</w:t>
            </w:r>
          </w:p>
        </w:tc>
      </w:tr>
      <w:tr w:rsidR="00AB51FC" w:rsidRPr="00D65BC9" w:rsidTr="005B5643">
        <w:trPr>
          <w:jc w:val="center"/>
        </w:trPr>
        <w:tc>
          <w:tcPr>
            <w:tcW w:w="1116" w:type="dxa"/>
            <w:shd w:val="clear" w:color="auto" w:fill="FFFFFF"/>
            <w:tcMar>
              <w:top w:w="150" w:type="dxa"/>
              <w:left w:w="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t>7</w:t>
            </w:r>
          </w:p>
        </w:tc>
        <w:tc>
          <w:tcPr>
            <w:tcW w:w="8881" w:type="dxa"/>
            <w:shd w:val="clear" w:color="auto" w:fill="FFFFFF"/>
            <w:tcMar>
              <w:top w:w="150" w:type="dxa"/>
              <w:left w:w="240" w:type="dxa"/>
              <w:bottom w:w="150" w:type="dxa"/>
              <w:right w:w="0" w:type="dxa"/>
            </w:tcMar>
            <w:vAlign w:val="center"/>
          </w:tcPr>
          <w:p w:rsidR="00AB51FC" w:rsidRPr="00D65BC9" w:rsidRDefault="00AB51FC" w:rsidP="005B5643">
            <w:pPr>
              <w:widowControl/>
              <w:spacing w:line="370" w:lineRule="atLeast"/>
              <w:jc w:val="left"/>
              <w:rPr>
                <w:rFonts w:ascii="宋体" w:hAnsi="宋体"/>
                <w:szCs w:val="21"/>
              </w:rPr>
            </w:pPr>
            <w:r w:rsidRPr="00D65BC9">
              <w:rPr>
                <w:rFonts w:ascii="宋体" w:hAnsi="宋体" w:hint="eastAsia"/>
                <w:szCs w:val="21"/>
              </w:rPr>
              <w:t>系统平台集成：系统必须与GE-RIS、移动护理等现有平台进行深度集成，实现数据互通。</w:t>
            </w:r>
          </w:p>
        </w:tc>
      </w:tr>
      <w:tr w:rsidR="00AB51FC" w:rsidRPr="00D65BC9" w:rsidTr="005B5643">
        <w:trPr>
          <w:jc w:val="center"/>
        </w:trPr>
        <w:tc>
          <w:tcPr>
            <w:tcW w:w="1116" w:type="dxa"/>
            <w:shd w:val="clear" w:color="auto" w:fill="FFFFFF"/>
            <w:tcMar>
              <w:top w:w="150" w:type="dxa"/>
              <w:left w:w="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t>8</w:t>
            </w:r>
          </w:p>
        </w:tc>
        <w:tc>
          <w:tcPr>
            <w:tcW w:w="8881" w:type="dxa"/>
            <w:shd w:val="clear" w:color="auto" w:fill="FFFFFF"/>
            <w:tcMar>
              <w:top w:w="150" w:type="dxa"/>
              <w:left w:w="240" w:type="dxa"/>
              <w:bottom w:w="150" w:type="dxa"/>
              <w:right w:w="0" w:type="dxa"/>
            </w:tcMar>
            <w:vAlign w:val="center"/>
          </w:tcPr>
          <w:p w:rsidR="00AB51FC" w:rsidRPr="00D65BC9" w:rsidRDefault="00AB51FC" w:rsidP="005B5643">
            <w:pPr>
              <w:widowControl/>
              <w:spacing w:line="370" w:lineRule="atLeast"/>
              <w:jc w:val="left"/>
              <w:rPr>
                <w:rFonts w:ascii="宋体" w:hAnsi="宋体"/>
                <w:szCs w:val="21"/>
              </w:rPr>
            </w:pPr>
            <w:r w:rsidRPr="00D65BC9">
              <w:rPr>
                <w:rFonts w:ascii="宋体" w:hAnsi="宋体" w:hint="eastAsia"/>
                <w:szCs w:val="21"/>
              </w:rPr>
              <w:t>CA电子签名认证：集成CA电子签名系统，通过数字证书认证，确保电子文书的法律效力。</w:t>
            </w:r>
          </w:p>
        </w:tc>
      </w:tr>
      <w:tr w:rsidR="00AB51FC" w:rsidRPr="00D65BC9" w:rsidTr="005B5643">
        <w:trPr>
          <w:jc w:val="center"/>
        </w:trPr>
        <w:tc>
          <w:tcPr>
            <w:tcW w:w="1116" w:type="dxa"/>
            <w:shd w:val="clear" w:color="auto" w:fill="FFFFFF"/>
            <w:tcMar>
              <w:top w:w="150" w:type="dxa"/>
              <w:left w:w="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t>9</w:t>
            </w:r>
          </w:p>
        </w:tc>
        <w:tc>
          <w:tcPr>
            <w:tcW w:w="8881" w:type="dxa"/>
            <w:shd w:val="clear" w:color="auto" w:fill="FFFFFF"/>
            <w:tcMar>
              <w:top w:w="150" w:type="dxa"/>
              <w:left w:w="240" w:type="dxa"/>
              <w:bottom w:w="150" w:type="dxa"/>
              <w:right w:w="0" w:type="dxa"/>
            </w:tcMar>
            <w:vAlign w:val="center"/>
          </w:tcPr>
          <w:p w:rsidR="00AB51FC" w:rsidRPr="00D65BC9" w:rsidRDefault="00AB51FC" w:rsidP="005B5643">
            <w:pPr>
              <w:widowControl/>
              <w:spacing w:line="370" w:lineRule="atLeast"/>
              <w:jc w:val="left"/>
              <w:rPr>
                <w:rFonts w:ascii="宋体" w:hAnsi="宋体"/>
                <w:szCs w:val="21"/>
              </w:rPr>
            </w:pPr>
            <w:r w:rsidRPr="00D65BC9">
              <w:rPr>
                <w:rFonts w:ascii="宋体" w:hAnsi="宋体" w:hint="eastAsia"/>
                <w:szCs w:val="21"/>
              </w:rPr>
              <w:t>时间戳关联：电子签名需与可信时间戳关联，保障医疗文书生成时间的不可篡改</w:t>
            </w:r>
            <w:r w:rsidRPr="00D65BC9">
              <w:rPr>
                <w:rFonts w:ascii="宋体" w:hAnsi="宋体" w:hint="eastAsia"/>
                <w:szCs w:val="21"/>
              </w:rPr>
              <w:lastRenderedPageBreak/>
              <w:t>性。</w:t>
            </w:r>
          </w:p>
        </w:tc>
      </w:tr>
      <w:tr w:rsidR="00AB51FC" w:rsidRPr="00D65BC9" w:rsidTr="005B5643">
        <w:trPr>
          <w:jc w:val="center"/>
        </w:trPr>
        <w:tc>
          <w:tcPr>
            <w:tcW w:w="1116" w:type="dxa"/>
            <w:shd w:val="clear" w:color="auto" w:fill="FFFFFF"/>
            <w:tcMar>
              <w:top w:w="150" w:type="dxa"/>
              <w:left w:w="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lastRenderedPageBreak/>
              <w:t>10</w:t>
            </w:r>
          </w:p>
        </w:tc>
        <w:tc>
          <w:tcPr>
            <w:tcW w:w="8881" w:type="dxa"/>
            <w:shd w:val="clear" w:color="auto" w:fill="FFFFFF"/>
            <w:tcMar>
              <w:top w:w="150" w:type="dxa"/>
              <w:left w:w="240" w:type="dxa"/>
              <w:bottom w:w="150" w:type="dxa"/>
              <w:right w:w="0" w:type="dxa"/>
            </w:tcMar>
            <w:vAlign w:val="center"/>
          </w:tcPr>
          <w:p w:rsidR="00AB51FC" w:rsidRPr="00D65BC9" w:rsidRDefault="00AB51FC" w:rsidP="005B5643">
            <w:pPr>
              <w:widowControl/>
              <w:spacing w:line="370" w:lineRule="atLeast"/>
              <w:jc w:val="left"/>
              <w:rPr>
                <w:rFonts w:ascii="宋体" w:hAnsi="宋体"/>
                <w:szCs w:val="21"/>
              </w:rPr>
            </w:pPr>
            <w:r w:rsidRPr="00D65BC9">
              <w:rPr>
                <w:rFonts w:ascii="宋体" w:hAnsi="宋体" w:hint="eastAsia"/>
                <w:szCs w:val="21"/>
              </w:rPr>
              <w:t>医疗数据合规：通过上述技术与管理措施，确保系统产生的所有医疗数据符合相关法律法规与安全标准。</w:t>
            </w:r>
          </w:p>
        </w:tc>
      </w:tr>
    </w:tbl>
    <w:p w:rsidR="00AB51FC" w:rsidRPr="00D65BC9" w:rsidRDefault="00AB51FC" w:rsidP="00AB51FC">
      <w:pPr>
        <w:numPr>
          <w:ilvl w:val="0"/>
          <w:numId w:val="32"/>
        </w:numPr>
        <w:snapToGrid w:val="0"/>
        <w:spacing w:line="370" w:lineRule="atLeast"/>
        <w:ind w:left="420" w:hanging="420"/>
        <w:contextualSpacing/>
        <w:jc w:val="left"/>
        <w:rPr>
          <w:rFonts w:ascii="宋体" w:hAnsi="宋体"/>
          <w:szCs w:val="21"/>
        </w:rPr>
      </w:pPr>
      <w:r w:rsidRPr="00D65BC9">
        <w:rPr>
          <w:rFonts w:ascii="宋体" w:hAnsi="宋体" w:hint="eastAsia"/>
          <w:szCs w:val="21"/>
        </w:rPr>
        <w:t>运维内容：</w:t>
      </w:r>
    </w:p>
    <w:p w:rsidR="00AB51FC" w:rsidRPr="00D65BC9" w:rsidRDefault="00AB51FC" w:rsidP="00AB51FC">
      <w:pPr>
        <w:pStyle w:val="a6"/>
        <w:spacing w:line="370" w:lineRule="atLeast"/>
        <w:contextualSpacing/>
        <w:rPr>
          <w:rFonts w:ascii="宋体" w:hAnsi="宋体"/>
          <w:szCs w:val="21"/>
        </w:rPr>
      </w:pPr>
      <w:r w:rsidRPr="00D65BC9">
        <w:rPr>
          <w:rFonts w:ascii="宋体" w:hAnsi="宋体" w:hint="eastAsia"/>
          <w:szCs w:val="21"/>
        </w:rPr>
        <w:t>手术麻醉信息系统电子病历6级及CA改造整体维保服务；服务内容包括：</w:t>
      </w:r>
    </w:p>
    <w:p w:rsidR="00AB51FC" w:rsidRPr="00D65BC9" w:rsidRDefault="00AB51FC" w:rsidP="00AB51FC">
      <w:pPr>
        <w:pStyle w:val="a6"/>
        <w:widowControl/>
        <w:numPr>
          <w:ilvl w:val="0"/>
          <w:numId w:val="33"/>
        </w:numPr>
        <w:spacing w:line="370" w:lineRule="atLeast"/>
        <w:ind w:firstLineChars="0"/>
        <w:rPr>
          <w:rFonts w:ascii="宋体" w:hAnsi="宋体"/>
          <w:szCs w:val="21"/>
        </w:rPr>
      </w:pPr>
      <w:bookmarkStart w:id="2" w:name="_Hlk213192510"/>
      <w:r w:rsidRPr="00D65BC9">
        <w:rPr>
          <w:rFonts w:ascii="宋体" w:hAnsi="宋体" w:hint="eastAsia"/>
          <w:szCs w:val="21"/>
        </w:rPr>
        <w:t>人员保障与变更管理：在协议维护期内，供应商应配备一名专职运维工程师，以非驻场模式提供系统运维支持与定期现场巡检服务。若供应商需更换指派人员，须提前通知医院方，并确保所有工作交接有序完成。</w:t>
      </w:r>
    </w:p>
    <w:p w:rsidR="00AB51FC" w:rsidRPr="00D65BC9" w:rsidRDefault="00AB51FC" w:rsidP="00AB51FC">
      <w:pPr>
        <w:pStyle w:val="a6"/>
        <w:widowControl/>
        <w:numPr>
          <w:ilvl w:val="0"/>
          <w:numId w:val="33"/>
        </w:numPr>
        <w:spacing w:line="370" w:lineRule="atLeast"/>
        <w:ind w:firstLineChars="0"/>
        <w:rPr>
          <w:rFonts w:ascii="宋体" w:hAnsi="宋体"/>
          <w:szCs w:val="21"/>
        </w:rPr>
      </w:pPr>
      <w:r w:rsidRPr="00D65BC9">
        <w:rPr>
          <w:rFonts w:ascii="宋体" w:hAnsi="宋体" w:hint="eastAsia"/>
          <w:szCs w:val="21"/>
        </w:rPr>
        <w:t>规章遵守：供应商指派的维护人员，在提供现场服务期间，必须严格遵守医院的各项管理规定与操作流程。</w:t>
      </w:r>
    </w:p>
    <w:p w:rsidR="00AB51FC" w:rsidRPr="00D65BC9" w:rsidRDefault="00AB51FC" w:rsidP="00AB51FC">
      <w:pPr>
        <w:pStyle w:val="a6"/>
        <w:widowControl/>
        <w:numPr>
          <w:ilvl w:val="0"/>
          <w:numId w:val="33"/>
        </w:numPr>
        <w:spacing w:line="370" w:lineRule="atLeast"/>
        <w:ind w:firstLineChars="0"/>
        <w:rPr>
          <w:rFonts w:ascii="宋体" w:hAnsi="宋体"/>
          <w:szCs w:val="21"/>
        </w:rPr>
      </w:pPr>
      <w:r w:rsidRPr="00D65BC9">
        <w:rPr>
          <w:rFonts w:ascii="宋体" w:hAnsi="宋体" w:hint="eastAsia"/>
          <w:szCs w:val="21"/>
        </w:rPr>
        <w:t>现场纪律：供应商技术人员在赴院进行现场维护期间，应自觉遵守医院的各项规章制度。</w:t>
      </w:r>
    </w:p>
    <w:p w:rsidR="00AB51FC" w:rsidRPr="00D65BC9" w:rsidRDefault="00AB51FC" w:rsidP="00AB51FC">
      <w:pPr>
        <w:pStyle w:val="a6"/>
        <w:widowControl/>
        <w:numPr>
          <w:ilvl w:val="0"/>
          <w:numId w:val="33"/>
        </w:numPr>
        <w:spacing w:line="370" w:lineRule="atLeast"/>
        <w:ind w:firstLineChars="0"/>
        <w:rPr>
          <w:rFonts w:ascii="宋体" w:hAnsi="宋体"/>
          <w:szCs w:val="21"/>
        </w:rPr>
      </w:pPr>
      <w:r w:rsidRPr="00D65BC9">
        <w:rPr>
          <w:rFonts w:ascii="宋体" w:hAnsi="宋体" w:hint="eastAsia"/>
          <w:szCs w:val="21"/>
        </w:rPr>
        <w:t>优化建议：供应商需基于系统运行数据与医院业务发展需求，主动提出优化与改进建议。</w:t>
      </w:r>
    </w:p>
    <w:p w:rsidR="00AB51FC" w:rsidRPr="00D65BC9" w:rsidRDefault="00AB51FC" w:rsidP="00AB51FC">
      <w:pPr>
        <w:pStyle w:val="a6"/>
        <w:widowControl/>
        <w:numPr>
          <w:ilvl w:val="0"/>
          <w:numId w:val="33"/>
        </w:numPr>
        <w:spacing w:line="370" w:lineRule="atLeast"/>
        <w:ind w:firstLineChars="0"/>
        <w:rPr>
          <w:rFonts w:ascii="宋体" w:hAnsi="宋体"/>
          <w:szCs w:val="21"/>
        </w:rPr>
      </w:pPr>
      <w:r w:rsidRPr="00D65BC9">
        <w:rPr>
          <w:rFonts w:ascii="宋体" w:hAnsi="宋体" w:hint="eastAsia"/>
          <w:szCs w:val="21"/>
        </w:rPr>
        <w:t>服务模式：提供包含电话回访、按需现场维护与远程技术支持在内的多元化服务方式。</w:t>
      </w:r>
      <w:bookmarkEnd w:id="2"/>
    </w:p>
    <w:p w:rsidR="00AB51FC" w:rsidRPr="00D65BC9" w:rsidRDefault="00AB51FC" w:rsidP="00AB51FC">
      <w:pPr>
        <w:numPr>
          <w:ilvl w:val="0"/>
          <w:numId w:val="32"/>
        </w:numPr>
        <w:tabs>
          <w:tab w:val="left" w:pos="425"/>
          <w:tab w:val="left" w:pos="850"/>
          <w:tab w:val="left" w:pos="1700"/>
          <w:tab w:val="left" w:pos="2550"/>
          <w:tab w:val="left" w:pos="2775"/>
          <w:tab w:val="left" w:pos="3825"/>
          <w:tab w:val="left" w:pos="6360"/>
          <w:tab w:val="left" w:pos="7095"/>
        </w:tabs>
        <w:spacing w:line="370" w:lineRule="atLeast"/>
        <w:ind w:left="420" w:hanging="420"/>
        <w:rPr>
          <w:rFonts w:ascii="宋体" w:hAnsi="宋体"/>
          <w:szCs w:val="21"/>
        </w:rPr>
      </w:pPr>
      <w:r w:rsidRPr="00D65BC9">
        <w:rPr>
          <w:rFonts w:ascii="宋体" w:hAnsi="宋体" w:hint="eastAsia"/>
          <w:szCs w:val="21"/>
        </w:rPr>
        <w:t>技术支持服务：</w:t>
      </w:r>
    </w:p>
    <w:p w:rsidR="00AB51FC" w:rsidRPr="00D65BC9" w:rsidRDefault="00AB51FC" w:rsidP="00AB51FC">
      <w:pPr>
        <w:tabs>
          <w:tab w:val="left" w:pos="425"/>
          <w:tab w:val="left" w:pos="850"/>
          <w:tab w:val="left" w:pos="1700"/>
          <w:tab w:val="left" w:pos="2550"/>
          <w:tab w:val="left" w:pos="2775"/>
          <w:tab w:val="left" w:pos="3825"/>
          <w:tab w:val="left" w:pos="6360"/>
          <w:tab w:val="left" w:pos="7095"/>
        </w:tabs>
        <w:spacing w:line="370" w:lineRule="atLeast"/>
        <w:ind w:firstLineChars="200" w:firstLine="420"/>
        <w:rPr>
          <w:rFonts w:ascii="宋体" w:hAnsi="宋体"/>
          <w:szCs w:val="21"/>
        </w:rPr>
      </w:pPr>
      <w:r w:rsidRPr="00D65BC9">
        <w:rPr>
          <w:rFonts w:ascii="宋体" w:hAnsi="宋体" w:hint="eastAsia"/>
          <w:szCs w:val="21"/>
        </w:rPr>
        <w:t>提供7*24小时响应和技术支持,对于影响系统运行的故障，3小时内派人到现场解决，对于一般性故障，提供电话或微信等方式进行解决。</w:t>
      </w:r>
    </w:p>
    <w:p w:rsidR="00AB51FC" w:rsidRPr="00D65BC9" w:rsidRDefault="00AB51FC" w:rsidP="00AB51FC">
      <w:pPr>
        <w:numPr>
          <w:ilvl w:val="0"/>
          <w:numId w:val="32"/>
        </w:numPr>
        <w:tabs>
          <w:tab w:val="left" w:pos="425"/>
          <w:tab w:val="left" w:pos="850"/>
          <w:tab w:val="left" w:pos="1700"/>
          <w:tab w:val="left" w:pos="2550"/>
          <w:tab w:val="left" w:pos="2775"/>
          <w:tab w:val="left" w:pos="3825"/>
          <w:tab w:val="left" w:pos="6360"/>
          <w:tab w:val="left" w:pos="7095"/>
        </w:tabs>
        <w:spacing w:line="370" w:lineRule="atLeast"/>
        <w:ind w:left="420" w:hanging="420"/>
        <w:rPr>
          <w:rFonts w:ascii="宋体" w:hAnsi="宋体"/>
          <w:szCs w:val="21"/>
        </w:rPr>
      </w:pPr>
      <w:r w:rsidRPr="00D65BC9">
        <w:rPr>
          <w:rFonts w:ascii="宋体" w:hAnsi="宋体" w:hint="eastAsia"/>
          <w:szCs w:val="21"/>
        </w:rPr>
        <w:t>系统故障处理服务：</w:t>
      </w:r>
    </w:p>
    <w:p w:rsidR="00AB51FC" w:rsidRPr="00D65BC9" w:rsidRDefault="00AB51FC" w:rsidP="00AB51FC">
      <w:pPr>
        <w:pStyle w:val="Default"/>
        <w:numPr>
          <w:ilvl w:val="0"/>
          <w:numId w:val="34"/>
        </w:numPr>
        <w:spacing w:line="370" w:lineRule="atLeast"/>
        <w:rPr>
          <w:rFonts w:ascii="宋体" w:hAnsi="宋体" w:hint="default"/>
          <w:color w:val="auto"/>
          <w:kern w:val="2"/>
          <w:sz w:val="21"/>
          <w:szCs w:val="21"/>
        </w:rPr>
      </w:pPr>
      <w:r w:rsidRPr="00D65BC9">
        <w:rPr>
          <w:rFonts w:ascii="宋体" w:hAnsi="宋体"/>
          <w:color w:val="auto"/>
          <w:kern w:val="2"/>
          <w:sz w:val="21"/>
          <w:szCs w:val="21"/>
        </w:rPr>
        <w:t>紧急情况处理服务：系统完全瘫痪，导致医院整体流程中断，主要指：服务器系统故障，数据不可访问等，做到30分钟内响应，同时与老师联系查看故障所在问题并进行分析，3小时内到现场服务。</w:t>
      </w:r>
    </w:p>
    <w:p w:rsidR="00AB51FC" w:rsidRPr="00D65BC9" w:rsidRDefault="00AB51FC" w:rsidP="00AB51FC">
      <w:pPr>
        <w:pStyle w:val="Default"/>
        <w:numPr>
          <w:ilvl w:val="0"/>
          <w:numId w:val="34"/>
        </w:numPr>
        <w:spacing w:line="370" w:lineRule="atLeast"/>
        <w:rPr>
          <w:rFonts w:ascii="宋体" w:hAnsi="宋体" w:hint="default"/>
          <w:color w:val="auto"/>
          <w:kern w:val="2"/>
          <w:sz w:val="21"/>
          <w:szCs w:val="21"/>
        </w:rPr>
      </w:pPr>
      <w:r w:rsidRPr="00D65BC9">
        <w:rPr>
          <w:rFonts w:ascii="宋体" w:hAnsi="宋体"/>
          <w:color w:val="auto"/>
          <w:kern w:val="2"/>
          <w:sz w:val="21"/>
          <w:szCs w:val="21"/>
        </w:rPr>
        <w:t>主要功能故障处理服务：系统正常运行，不影响医院整体流程，但某些主要功能出现问题，主要指：科室主要流程受到影响，工作站软件出现频繁死机，严重影响科室工作时，需30分钟内电话响应、4小时内网络远程响应处理问题。</w:t>
      </w:r>
    </w:p>
    <w:p w:rsidR="00AB51FC" w:rsidRPr="00D65BC9" w:rsidRDefault="00AB51FC" w:rsidP="00AB51FC">
      <w:pPr>
        <w:pStyle w:val="Default"/>
        <w:numPr>
          <w:ilvl w:val="0"/>
          <w:numId w:val="34"/>
        </w:numPr>
        <w:spacing w:line="370" w:lineRule="atLeast"/>
        <w:rPr>
          <w:rFonts w:ascii="宋体" w:hAnsi="宋体" w:hint="default"/>
          <w:color w:val="auto"/>
          <w:kern w:val="2"/>
          <w:sz w:val="21"/>
          <w:szCs w:val="21"/>
        </w:rPr>
      </w:pPr>
      <w:r w:rsidRPr="00D65BC9">
        <w:rPr>
          <w:rFonts w:ascii="宋体" w:hAnsi="宋体"/>
          <w:color w:val="auto"/>
          <w:kern w:val="2"/>
          <w:sz w:val="21"/>
          <w:szCs w:val="21"/>
        </w:rPr>
        <w:t>其他功能故障处理服务：系统正常运行，医院科室流程正常，某个工作站或某些功能出现问题时，需1小时内电话响应、4小时内网络远程响应处理问题。</w:t>
      </w:r>
    </w:p>
    <w:p w:rsidR="00AB51FC" w:rsidRPr="00D65BC9" w:rsidRDefault="00AB51FC" w:rsidP="00AB51FC">
      <w:pPr>
        <w:pStyle w:val="Default"/>
        <w:numPr>
          <w:ilvl w:val="0"/>
          <w:numId w:val="34"/>
        </w:numPr>
        <w:spacing w:line="370" w:lineRule="atLeast"/>
        <w:rPr>
          <w:rFonts w:ascii="宋体" w:hAnsi="宋体" w:hint="default"/>
          <w:color w:val="auto"/>
          <w:kern w:val="2"/>
          <w:sz w:val="21"/>
          <w:szCs w:val="21"/>
        </w:rPr>
      </w:pPr>
      <w:r w:rsidRPr="00D65BC9">
        <w:rPr>
          <w:rFonts w:ascii="宋体" w:hAnsi="宋体"/>
          <w:color w:val="auto"/>
          <w:kern w:val="2"/>
          <w:sz w:val="21"/>
          <w:szCs w:val="21"/>
        </w:rPr>
        <w:t>单点故障处理服务：系统正常运行，医院科室流程正常，某个工作站或某个小功能偶尔工作不正常时，需24小时内电话响应、24小时内网络远程响应处理问题。</w:t>
      </w:r>
    </w:p>
    <w:p w:rsidR="00AB51FC" w:rsidRPr="00D65BC9" w:rsidRDefault="00AB51FC" w:rsidP="00D6596A">
      <w:pPr>
        <w:numPr>
          <w:ilvl w:val="0"/>
          <w:numId w:val="32"/>
        </w:numPr>
        <w:tabs>
          <w:tab w:val="left" w:pos="425"/>
          <w:tab w:val="left" w:pos="850"/>
          <w:tab w:val="left" w:pos="1700"/>
          <w:tab w:val="left" w:pos="2550"/>
          <w:tab w:val="left" w:pos="2775"/>
          <w:tab w:val="left" w:pos="3825"/>
          <w:tab w:val="left" w:pos="6360"/>
          <w:tab w:val="left" w:pos="7095"/>
        </w:tabs>
        <w:spacing w:line="370" w:lineRule="atLeast"/>
        <w:ind w:left="420" w:hanging="420"/>
        <w:rPr>
          <w:rFonts w:ascii="宋体" w:hAnsi="宋体"/>
          <w:szCs w:val="21"/>
        </w:rPr>
      </w:pPr>
      <w:r w:rsidRPr="00D65BC9">
        <w:rPr>
          <w:rFonts w:ascii="宋体" w:hAnsi="宋体" w:hint="eastAsia"/>
          <w:szCs w:val="21"/>
        </w:rPr>
        <w:t>日常运维服务要求：</w:t>
      </w:r>
    </w:p>
    <w:p w:rsidR="00AB51FC" w:rsidRPr="00D65BC9" w:rsidRDefault="00AB51FC" w:rsidP="00AB51FC">
      <w:pPr>
        <w:pStyle w:val="a6"/>
        <w:numPr>
          <w:ilvl w:val="0"/>
          <w:numId w:val="35"/>
        </w:numPr>
        <w:spacing w:line="370" w:lineRule="atLeast"/>
        <w:ind w:firstLineChars="0"/>
        <w:rPr>
          <w:rFonts w:ascii="宋体" w:hAnsi="宋体"/>
          <w:szCs w:val="21"/>
        </w:rPr>
      </w:pPr>
      <w:r w:rsidRPr="00D65BC9">
        <w:rPr>
          <w:rFonts w:ascii="宋体" w:hAnsi="宋体" w:hint="eastAsia"/>
          <w:szCs w:val="21"/>
        </w:rPr>
        <w:t>服务响应保障：供应商应配备专职运维工程师，提供7×24小时非驻场运维服务，建立麻醉科与信息科问题优先响应机制，确保30分钟内响应，2小时内提出解决方案。</w:t>
      </w:r>
    </w:p>
    <w:p w:rsidR="00AB51FC" w:rsidRPr="00D65BC9" w:rsidRDefault="00AB51FC" w:rsidP="00AB51FC">
      <w:pPr>
        <w:pStyle w:val="a6"/>
        <w:numPr>
          <w:ilvl w:val="0"/>
          <w:numId w:val="35"/>
        </w:numPr>
        <w:spacing w:line="370" w:lineRule="atLeast"/>
        <w:ind w:firstLineChars="0"/>
        <w:rPr>
          <w:rFonts w:ascii="宋体" w:hAnsi="宋体"/>
          <w:szCs w:val="21"/>
        </w:rPr>
      </w:pPr>
      <w:r w:rsidRPr="00D65BC9">
        <w:rPr>
          <w:rFonts w:ascii="宋体" w:hAnsi="宋体" w:hint="eastAsia"/>
          <w:szCs w:val="21"/>
        </w:rPr>
        <w:t>综合服务模式：提供包含远程在线支持、现场软件支持及定期预防性维护的三层服务体系，建立完善的故障分级处理流程。</w:t>
      </w:r>
    </w:p>
    <w:p w:rsidR="00AB51FC" w:rsidRPr="00D65BC9" w:rsidRDefault="00AB51FC" w:rsidP="00AB51FC">
      <w:pPr>
        <w:pStyle w:val="a6"/>
        <w:numPr>
          <w:ilvl w:val="0"/>
          <w:numId w:val="35"/>
        </w:numPr>
        <w:spacing w:line="370" w:lineRule="atLeast"/>
        <w:ind w:firstLineChars="0"/>
        <w:rPr>
          <w:rFonts w:ascii="宋体" w:hAnsi="宋体"/>
          <w:szCs w:val="21"/>
        </w:rPr>
      </w:pPr>
      <w:r w:rsidRPr="00D65BC9">
        <w:rPr>
          <w:rFonts w:ascii="宋体" w:hAnsi="宋体" w:hint="eastAsia"/>
          <w:szCs w:val="21"/>
        </w:rPr>
        <w:t>在线技术支持：设立专属服务热线，由资深工程师团队提供远程技术支持，包括故障诊断、系统问题分析、应急方案制定及远程修复指导。</w:t>
      </w:r>
    </w:p>
    <w:p w:rsidR="00AB51FC" w:rsidRPr="00D65BC9" w:rsidRDefault="00AB51FC" w:rsidP="00AB51FC">
      <w:pPr>
        <w:pStyle w:val="a6"/>
        <w:numPr>
          <w:ilvl w:val="0"/>
          <w:numId w:val="35"/>
        </w:numPr>
        <w:spacing w:line="370" w:lineRule="atLeast"/>
        <w:ind w:firstLineChars="0"/>
        <w:rPr>
          <w:rFonts w:ascii="宋体" w:hAnsi="宋体"/>
          <w:szCs w:val="21"/>
        </w:rPr>
      </w:pPr>
      <w:r w:rsidRPr="00D65BC9">
        <w:rPr>
          <w:rFonts w:ascii="宋体" w:hAnsi="宋体" w:hint="eastAsia"/>
          <w:szCs w:val="21"/>
        </w:rPr>
        <w:t>现场软件维护：针对软件冲突、系统性能下降等问题提供现场支持，包括系统缓存清理、临时文件清除、运行环境优化等专项服务。</w:t>
      </w:r>
    </w:p>
    <w:p w:rsidR="00AB51FC" w:rsidRPr="00D65BC9" w:rsidRDefault="00AB51FC" w:rsidP="00AB51FC">
      <w:pPr>
        <w:pStyle w:val="a6"/>
        <w:numPr>
          <w:ilvl w:val="0"/>
          <w:numId w:val="35"/>
        </w:numPr>
        <w:spacing w:line="370" w:lineRule="atLeast"/>
        <w:ind w:firstLineChars="0"/>
        <w:rPr>
          <w:rFonts w:ascii="宋体" w:hAnsi="宋体"/>
          <w:szCs w:val="21"/>
        </w:rPr>
      </w:pPr>
      <w:r w:rsidRPr="00D65BC9">
        <w:rPr>
          <w:rFonts w:ascii="宋体" w:hAnsi="宋体" w:hint="eastAsia"/>
          <w:szCs w:val="21"/>
        </w:rPr>
        <w:lastRenderedPageBreak/>
        <w:t>系统数据维护：定期对系统服务器进行健康检查、病毒防护、性能优化及数据备份维护，每半年全面检查系统接口配置确保数据传输准确性。</w:t>
      </w:r>
    </w:p>
    <w:p w:rsidR="00AB51FC" w:rsidRPr="00D65BC9" w:rsidRDefault="00AB51FC" w:rsidP="00AB51FC">
      <w:pPr>
        <w:pStyle w:val="a6"/>
        <w:numPr>
          <w:ilvl w:val="0"/>
          <w:numId w:val="35"/>
        </w:numPr>
        <w:spacing w:line="370" w:lineRule="atLeast"/>
        <w:ind w:firstLineChars="0"/>
        <w:rPr>
          <w:rFonts w:ascii="宋体" w:hAnsi="宋体"/>
          <w:szCs w:val="21"/>
        </w:rPr>
      </w:pPr>
      <w:r w:rsidRPr="00D65BC9">
        <w:rPr>
          <w:rFonts w:ascii="宋体" w:hAnsi="宋体" w:hint="eastAsia"/>
          <w:szCs w:val="21"/>
        </w:rPr>
        <w:t>程序缺陷修复：对系统运行中发现的程序漏洞、功能缺陷等问题提供现场技术支持，包括问题定位、紧急修复和版本更新。</w:t>
      </w:r>
    </w:p>
    <w:p w:rsidR="00AB51FC" w:rsidRPr="00D65BC9" w:rsidRDefault="00AB51FC" w:rsidP="00AB51FC">
      <w:pPr>
        <w:pStyle w:val="a6"/>
        <w:numPr>
          <w:ilvl w:val="0"/>
          <w:numId w:val="35"/>
        </w:numPr>
        <w:spacing w:line="370" w:lineRule="atLeast"/>
        <w:ind w:firstLineChars="0"/>
        <w:rPr>
          <w:rFonts w:ascii="宋体" w:hAnsi="宋体"/>
          <w:szCs w:val="21"/>
        </w:rPr>
      </w:pPr>
      <w:r w:rsidRPr="00D65BC9">
        <w:rPr>
          <w:rFonts w:ascii="宋体" w:hAnsi="宋体" w:hint="eastAsia"/>
          <w:szCs w:val="21"/>
        </w:rPr>
        <w:t>系统日志管理：定期清理系统生成的麻醉事件、设备通讯等操作日志，优化数据库存储空间，保留关键操作记录以备审计。</w:t>
      </w:r>
    </w:p>
    <w:p w:rsidR="00AB51FC" w:rsidRPr="00D65BC9" w:rsidRDefault="00AB51FC" w:rsidP="00AB51FC">
      <w:pPr>
        <w:pStyle w:val="a6"/>
        <w:numPr>
          <w:ilvl w:val="0"/>
          <w:numId w:val="35"/>
        </w:numPr>
        <w:spacing w:line="370" w:lineRule="atLeast"/>
        <w:ind w:firstLineChars="0"/>
        <w:rPr>
          <w:rFonts w:ascii="宋体" w:hAnsi="宋体"/>
          <w:szCs w:val="21"/>
        </w:rPr>
      </w:pPr>
      <w:r w:rsidRPr="00D65BC9">
        <w:rPr>
          <w:rFonts w:ascii="宋体" w:hAnsi="宋体" w:hint="eastAsia"/>
          <w:szCs w:val="21"/>
        </w:rPr>
        <w:t>运行环境巡检：每月对系统运行环境进行全面巡检，包括性能监控、资源利用率分析及系统稳定性评估，生成巡检报告。</w:t>
      </w:r>
    </w:p>
    <w:p w:rsidR="00AB51FC" w:rsidRPr="00D65BC9" w:rsidRDefault="00AB51FC" w:rsidP="00AB51FC">
      <w:pPr>
        <w:pStyle w:val="a6"/>
        <w:numPr>
          <w:ilvl w:val="0"/>
          <w:numId w:val="35"/>
        </w:numPr>
        <w:spacing w:line="370" w:lineRule="atLeast"/>
        <w:ind w:firstLineChars="0"/>
        <w:rPr>
          <w:rFonts w:ascii="宋体" w:hAnsi="宋体"/>
          <w:szCs w:val="21"/>
        </w:rPr>
      </w:pPr>
      <w:r w:rsidRPr="00D65BC9">
        <w:rPr>
          <w:rFonts w:ascii="宋体" w:hAnsi="宋体" w:hint="eastAsia"/>
          <w:szCs w:val="21"/>
        </w:rPr>
        <w:t>接口维护服务：提供系统接口的日常监控、调试优化服务，支持对现有接口及业务模板的修改调整，确保与相关系统稳定对接。</w:t>
      </w:r>
    </w:p>
    <w:p w:rsidR="00AB51FC" w:rsidRPr="00D65BC9" w:rsidRDefault="00AB51FC" w:rsidP="00AB51FC">
      <w:pPr>
        <w:pStyle w:val="a6"/>
        <w:numPr>
          <w:ilvl w:val="0"/>
          <w:numId w:val="35"/>
        </w:numPr>
        <w:spacing w:line="370" w:lineRule="atLeast"/>
        <w:ind w:firstLineChars="0"/>
        <w:rPr>
          <w:rFonts w:ascii="宋体" w:hAnsi="宋体"/>
          <w:szCs w:val="21"/>
        </w:rPr>
      </w:pPr>
      <w:r w:rsidRPr="00D65BC9">
        <w:rPr>
          <w:rFonts w:ascii="宋体" w:hAnsi="宋体" w:hint="eastAsia"/>
          <w:szCs w:val="21"/>
        </w:rPr>
        <w:t>系统性能监控：实施7×24小时系统运行状态监控，包括平台内存使用、硬件负载均衡、端口运行状态等关键指标监测。</w:t>
      </w:r>
    </w:p>
    <w:p w:rsidR="00AB51FC" w:rsidRPr="00D65BC9" w:rsidRDefault="00AB51FC" w:rsidP="00AB51FC">
      <w:pPr>
        <w:pStyle w:val="a6"/>
        <w:numPr>
          <w:ilvl w:val="0"/>
          <w:numId w:val="35"/>
        </w:numPr>
        <w:spacing w:line="370" w:lineRule="atLeast"/>
        <w:ind w:firstLineChars="0"/>
        <w:rPr>
          <w:rFonts w:ascii="宋体" w:hAnsi="宋体"/>
          <w:szCs w:val="21"/>
        </w:rPr>
      </w:pPr>
      <w:r w:rsidRPr="00D65BC9">
        <w:rPr>
          <w:rFonts w:ascii="宋体" w:hAnsi="宋体" w:hint="eastAsia"/>
          <w:szCs w:val="21"/>
        </w:rPr>
        <w:t>主动运维服务：每月进行电话回访，定期提交系统运行分析报告，根据电子病历6级评审要求及临床使用反馈提供系统优化建议。</w:t>
      </w:r>
    </w:p>
    <w:p w:rsidR="00AB51FC" w:rsidRPr="00D65BC9" w:rsidRDefault="00AB51FC" w:rsidP="00AB51FC">
      <w:pPr>
        <w:numPr>
          <w:ilvl w:val="0"/>
          <w:numId w:val="32"/>
        </w:numPr>
        <w:spacing w:line="370" w:lineRule="atLeast"/>
        <w:ind w:left="420" w:hanging="420"/>
        <w:rPr>
          <w:rFonts w:ascii="宋体" w:hAnsi="宋体"/>
          <w:szCs w:val="21"/>
        </w:rPr>
      </w:pPr>
      <w:r w:rsidRPr="00D65BC9">
        <w:rPr>
          <w:rFonts w:ascii="宋体" w:hAnsi="宋体" w:hint="eastAsia"/>
          <w:szCs w:val="21"/>
        </w:rPr>
        <w:t>项目人员及工作要求：</w:t>
      </w:r>
    </w:p>
    <w:p w:rsidR="00AB51FC" w:rsidRPr="00D65BC9" w:rsidRDefault="00AB51FC" w:rsidP="00AB51FC">
      <w:pPr>
        <w:tabs>
          <w:tab w:val="left" w:pos="425"/>
          <w:tab w:val="left" w:pos="850"/>
          <w:tab w:val="left" w:pos="1700"/>
          <w:tab w:val="left" w:pos="2550"/>
          <w:tab w:val="left" w:pos="2775"/>
          <w:tab w:val="left" w:pos="3825"/>
          <w:tab w:val="left" w:pos="6360"/>
          <w:tab w:val="left" w:pos="7095"/>
        </w:tabs>
        <w:spacing w:line="370" w:lineRule="atLeast"/>
        <w:rPr>
          <w:rFonts w:ascii="宋体" w:hAnsi="宋体"/>
          <w:szCs w:val="21"/>
        </w:rPr>
      </w:pPr>
      <w:r w:rsidRPr="00D65BC9">
        <w:rPr>
          <w:rFonts w:ascii="宋体" w:hAnsi="宋体" w:hint="eastAsia"/>
          <w:szCs w:val="21"/>
        </w:rPr>
        <w:t>项目经理至少有1位</w:t>
      </w:r>
      <w:r w:rsidR="00E31E62" w:rsidRPr="00D65BC9">
        <w:rPr>
          <w:rFonts w:ascii="宋体" w:hAnsi="宋体" w:hint="eastAsia"/>
          <w:szCs w:val="21"/>
        </w:rPr>
        <w:t>，</w:t>
      </w:r>
      <w:r w:rsidRPr="00D65BC9">
        <w:rPr>
          <w:rFonts w:ascii="宋体" w:hAnsi="宋体" w:hint="eastAsia"/>
          <w:szCs w:val="21"/>
        </w:rPr>
        <w:t>具备≥</w:t>
      </w:r>
      <w:bookmarkStart w:id="3" w:name="OLE_LINK22"/>
      <w:bookmarkStart w:id="4" w:name="OLE_LINK23"/>
      <w:r w:rsidRPr="00D65BC9">
        <w:rPr>
          <w:rFonts w:ascii="宋体" w:hAnsi="宋体" w:hint="eastAsia"/>
          <w:szCs w:val="21"/>
        </w:rPr>
        <w:t>2年医疗行业实施经验</w:t>
      </w:r>
      <w:bookmarkEnd w:id="3"/>
      <w:bookmarkEnd w:id="4"/>
      <w:r w:rsidRPr="00D65BC9">
        <w:rPr>
          <w:rFonts w:ascii="宋体" w:hAnsi="宋体" w:hint="eastAsia"/>
          <w:szCs w:val="21"/>
        </w:rPr>
        <w:t>;</w:t>
      </w:r>
    </w:p>
    <w:p w:rsidR="00AB51FC" w:rsidRPr="00D65BC9" w:rsidRDefault="00AB51FC" w:rsidP="00AB51FC">
      <w:pPr>
        <w:tabs>
          <w:tab w:val="left" w:pos="425"/>
          <w:tab w:val="left" w:pos="850"/>
          <w:tab w:val="left" w:pos="1700"/>
          <w:tab w:val="left" w:pos="2550"/>
          <w:tab w:val="left" w:pos="2775"/>
          <w:tab w:val="left" w:pos="3825"/>
          <w:tab w:val="left" w:pos="6360"/>
          <w:tab w:val="left" w:pos="7095"/>
        </w:tabs>
        <w:spacing w:line="370" w:lineRule="atLeast"/>
        <w:rPr>
          <w:rFonts w:ascii="宋体" w:hAnsi="宋体"/>
          <w:szCs w:val="21"/>
        </w:rPr>
      </w:pPr>
      <w:r w:rsidRPr="00D65BC9">
        <w:rPr>
          <w:rFonts w:ascii="宋体" w:hAnsi="宋体" w:hint="eastAsia"/>
          <w:szCs w:val="21"/>
        </w:rPr>
        <w:t>软件开发团队，不少于2位，具备≥3年软件开发经验；</w:t>
      </w:r>
    </w:p>
    <w:p w:rsidR="00AB51FC" w:rsidRPr="00D65BC9" w:rsidRDefault="00AB51FC" w:rsidP="00AB51FC">
      <w:pPr>
        <w:tabs>
          <w:tab w:val="left" w:pos="425"/>
          <w:tab w:val="left" w:pos="850"/>
          <w:tab w:val="left" w:pos="1700"/>
          <w:tab w:val="left" w:pos="2550"/>
          <w:tab w:val="left" w:pos="2775"/>
          <w:tab w:val="left" w:pos="3825"/>
          <w:tab w:val="left" w:pos="6360"/>
          <w:tab w:val="left" w:pos="7095"/>
        </w:tabs>
        <w:spacing w:line="370" w:lineRule="atLeast"/>
        <w:rPr>
          <w:rFonts w:ascii="宋体" w:hAnsi="宋体"/>
          <w:szCs w:val="21"/>
        </w:rPr>
      </w:pPr>
      <w:r w:rsidRPr="00D65BC9">
        <w:rPr>
          <w:rFonts w:ascii="宋体" w:hAnsi="宋体" w:hint="eastAsia"/>
          <w:szCs w:val="21"/>
        </w:rPr>
        <w:t>实施人员不少于1位，需具备≥2年医疗信息化的行业经验.</w:t>
      </w:r>
    </w:p>
    <w:p w:rsidR="005E25A3" w:rsidRPr="00D65BC9" w:rsidRDefault="00B94F96">
      <w:pPr>
        <w:pStyle w:val="a6"/>
        <w:numPr>
          <w:ilvl w:val="0"/>
          <w:numId w:val="2"/>
        </w:numPr>
        <w:spacing w:line="360" w:lineRule="auto"/>
        <w:ind w:firstLineChars="0"/>
        <w:jc w:val="left"/>
        <w:rPr>
          <w:rFonts w:ascii="宋体" w:hAnsi="宋体"/>
          <w:b/>
          <w:szCs w:val="21"/>
        </w:rPr>
      </w:pPr>
      <w:r w:rsidRPr="00D65BC9">
        <w:rPr>
          <w:rFonts w:ascii="宋体" w:hAnsi="宋体" w:hint="eastAsia"/>
          <w:b/>
          <w:szCs w:val="21"/>
        </w:rPr>
        <w:t>响应人</w:t>
      </w:r>
      <w:r w:rsidR="00621742" w:rsidRPr="00D65BC9">
        <w:rPr>
          <w:rFonts w:ascii="宋体" w:hAnsi="宋体" w:hint="eastAsia"/>
          <w:b/>
          <w:szCs w:val="21"/>
        </w:rPr>
        <w:t>资格要求：</w:t>
      </w:r>
    </w:p>
    <w:p w:rsidR="00C04F7A" w:rsidRPr="00D65BC9" w:rsidRDefault="00C04F7A" w:rsidP="00C04F7A">
      <w:pPr>
        <w:widowControl/>
        <w:spacing w:line="360" w:lineRule="auto"/>
        <w:jc w:val="left"/>
        <w:rPr>
          <w:rFonts w:ascii="宋体" w:hAnsi="宋体"/>
          <w:szCs w:val="21"/>
        </w:rPr>
      </w:pPr>
      <w:r w:rsidRPr="00D65BC9">
        <w:rPr>
          <w:rFonts w:ascii="宋体" w:hAnsi="宋体" w:hint="eastAsia"/>
          <w:szCs w:val="21"/>
        </w:rPr>
        <w:t>1.在中华人民共和国注册的具有相关经营范围的具有独立民事责任的法人，并取得合法企业工商营业执照。</w:t>
      </w:r>
    </w:p>
    <w:p w:rsidR="00C04F7A" w:rsidRPr="00D65BC9" w:rsidRDefault="00C04F7A" w:rsidP="00C04F7A">
      <w:pPr>
        <w:widowControl/>
        <w:spacing w:line="360" w:lineRule="auto"/>
        <w:jc w:val="left"/>
        <w:rPr>
          <w:rFonts w:ascii="宋体" w:hAnsi="宋体" w:cs="宋体"/>
          <w:color w:val="020001"/>
          <w:kern w:val="0"/>
          <w:szCs w:val="21"/>
        </w:rPr>
      </w:pPr>
      <w:r w:rsidRPr="00D65BC9">
        <w:rPr>
          <w:rFonts w:ascii="宋体" w:hAnsi="宋体" w:hint="eastAsia"/>
          <w:szCs w:val="21"/>
        </w:rPr>
        <w:t>2.</w:t>
      </w:r>
      <w:r w:rsidR="00B94F96" w:rsidRPr="00D65BC9">
        <w:rPr>
          <w:rFonts w:ascii="宋体" w:hAnsi="宋体" w:hint="eastAsia"/>
          <w:szCs w:val="21"/>
        </w:rPr>
        <w:t>响应人</w:t>
      </w:r>
      <w:r w:rsidRPr="00D65BC9">
        <w:rPr>
          <w:rFonts w:ascii="宋体" w:hAnsi="宋体" w:hint="eastAsia"/>
          <w:szCs w:val="21"/>
        </w:rPr>
        <w:t>必须具有履行合同及具备供货保障能力。</w:t>
      </w:r>
    </w:p>
    <w:p w:rsidR="00C04F7A" w:rsidRPr="00D65BC9" w:rsidRDefault="00C04F7A" w:rsidP="00C04F7A">
      <w:pPr>
        <w:widowControl/>
        <w:spacing w:line="360" w:lineRule="auto"/>
        <w:jc w:val="left"/>
        <w:rPr>
          <w:rFonts w:ascii="宋体" w:hAnsi="宋体"/>
          <w:szCs w:val="21"/>
        </w:rPr>
      </w:pPr>
      <w:r w:rsidRPr="00D65BC9">
        <w:rPr>
          <w:rFonts w:ascii="宋体" w:hAnsi="宋体" w:hint="eastAsia"/>
          <w:szCs w:val="21"/>
        </w:rPr>
        <w:t>3.</w:t>
      </w:r>
      <w:r w:rsidR="00B94F96" w:rsidRPr="00D65BC9">
        <w:rPr>
          <w:rFonts w:ascii="宋体" w:hAnsi="宋体" w:hint="eastAsia"/>
          <w:szCs w:val="21"/>
        </w:rPr>
        <w:t>响应人</w:t>
      </w:r>
      <w:r w:rsidRPr="00D65BC9">
        <w:rPr>
          <w:rFonts w:ascii="宋体" w:hAnsi="宋体" w:hint="eastAsia"/>
          <w:szCs w:val="21"/>
        </w:rPr>
        <w:t>在参加本项采购活动的最近三年内，在经营活动中无严重违法记录。</w:t>
      </w:r>
    </w:p>
    <w:p w:rsidR="00C04F7A" w:rsidRPr="00D65BC9" w:rsidRDefault="00C04F7A" w:rsidP="00C04F7A">
      <w:pPr>
        <w:widowControl/>
        <w:spacing w:line="360" w:lineRule="auto"/>
        <w:jc w:val="left"/>
        <w:rPr>
          <w:rFonts w:ascii="宋体" w:hAnsi="宋体" w:cs="宋体"/>
          <w:color w:val="020001"/>
          <w:kern w:val="0"/>
          <w:szCs w:val="21"/>
        </w:rPr>
      </w:pPr>
      <w:r w:rsidRPr="00D65BC9">
        <w:rPr>
          <w:rFonts w:ascii="宋体" w:hAnsi="宋体" w:hint="eastAsia"/>
          <w:szCs w:val="21"/>
        </w:rPr>
        <w:t>4.</w:t>
      </w:r>
      <w:r w:rsidR="00B94F96" w:rsidRPr="00D65BC9">
        <w:rPr>
          <w:rFonts w:ascii="宋体" w:hAnsi="宋体" w:hint="eastAsia"/>
          <w:szCs w:val="21"/>
        </w:rPr>
        <w:t>响应人</w:t>
      </w:r>
      <w:r w:rsidRPr="00D65BC9">
        <w:rPr>
          <w:rFonts w:ascii="宋体" w:hAnsi="宋体" w:hint="eastAsia"/>
          <w:szCs w:val="21"/>
        </w:rPr>
        <w:t>必须提供本项目用户所在地的售后服务。</w:t>
      </w:r>
    </w:p>
    <w:p w:rsidR="005E25A3" w:rsidRPr="00D65BC9" w:rsidRDefault="00C04F7A">
      <w:pPr>
        <w:widowControl/>
        <w:spacing w:line="360" w:lineRule="auto"/>
        <w:jc w:val="left"/>
        <w:rPr>
          <w:rFonts w:ascii="宋体" w:hAnsi="宋体"/>
          <w:szCs w:val="21"/>
        </w:rPr>
      </w:pPr>
      <w:r w:rsidRPr="00D65BC9">
        <w:rPr>
          <w:rFonts w:ascii="宋体" w:hAnsi="宋体" w:hint="eastAsia"/>
          <w:kern w:val="0"/>
          <w:szCs w:val="21"/>
        </w:rPr>
        <w:t>5.法律、法规规定的其他条件</w:t>
      </w:r>
      <w:r w:rsidR="00621742" w:rsidRPr="00D65BC9">
        <w:rPr>
          <w:rFonts w:ascii="宋体" w:hAnsi="宋体" w:hint="eastAsia"/>
          <w:szCs w:val="21"/>
        </w:rPr>
        <w:t>。</w:t>
      </w:r>
    </w:p>
    <w:p w:rsidR="005E25A3" w:rsidRPr="00D65BC9" w:rsidRDefault="006B131B">
      <w:pPr>
        <w:pStyle w:val="a6"/>
        <w:numPr>
          <w:ilvl w:val="0"/>
          <w:numId w:val="2"/>
        </w:numPr>
        <w:spacing w:line="360" w:lineRule="auto"/>
        <w:ind w:firstLineChars="0"/>
        <w:jc w:val="left"/>
        <w:rPr>
          <w:rFonts w:ascii="宋体" w:hAnsi="宋体"/>
          <w:b/>
          <w:szCs w:val="21"/>
        </w:rPr>
      </w:pPr>
      <w:bookmarkStart w:id="5" w:name="OLE_LINK2"/>
      <w:r w:rsidRPr="00D65BC9">
        <w:rPr>
          <w:rFonts w:ascii="宋体" w:hAnsi="宋体" w:hint="eastAsia"/>
          <w:b/>
          <w:szCs w:val="21"/>
        </w:rPr>
        <w:t>采购</w:t>
      </w:r>
      <w:r w:rsidR="00621742" w:rsidRPr="00D65BC9">
        <w:rPr>
          <w:rFonts w:ascii="宋体" w:hAnsi="宋体" w:hint="eastAsia"/>
          <w:b/>
          <w:szCs w:val="21"/>
        </w:rPr>
        <w:t>文件</w:t>
      </w:r>
      <w:bookmarkEnd w:id="5"/>
      <w:r w:rsidR="00621742" w:rsidRPr="00D65BC9">
        <w:rPr>
          <w:rFonts w:ascii="宋体" w:hAnsi="宋体" w:hint="eastAsia"/>
          <w:b/>
          <w:szCs w:val="21"/>
        </w:rPr>
        <w:t>编写：</w:t>
      </w:r>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1</w:t>
      </w:r>
      <w:bookmarkStart w:id="6" w:name="OLE_LINK4"/>
      <w:r w:rsidRPr="00D65BC9">
        <w:rPr>
          <w:rFonts w:ascii="宋体" w:hAnsi="宋体" w:hint="eastAsia"/>
          <w:bCs/>
          <w:szCs w:val="21"/>
        </w:rPr>
        <w:t>．</w:t>
      </w:r>
      <w:r w:rsidR="006B131B" w:rsidRPr="00D65BC9">
        <w:rPr>
          <w:rFonts w:ascii="宋体" w:hAnsi="宋体" w:hint="eastAsia"/>
          <w:bCs/>
          <w:szCs w:val="21"/>
        </w:rPr>
        <w:t>采购文件</w:t>
      </w:r>
      <w:bookmarkEnd w:id="6"/>
      <w:r w:rsidRPr="00D65BC9">
        <w:rPr>
          <w:rFonts w:ascii="宋体" w:hAnsi="宋体" w:hint="eastAsia"/>
          <w:bCs/>
          <w:szCs w:val="21"/>
        </w:rPr>
        <w:t>应以中文书写。</w:t>
      </w:r>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2．</w:t>
      </w:r>
      <w:r w:rsidR="006B131B" w:rsidRPr="00D65BC9">
        <w:rPr>
          <w:rFonts w:ascii="宋体" w:hAnsi="宋体" w:hint="eastAsia"/>
          <w:bCs/>
          <w:kern w:val="0"/>
          <w:szCs w:val="21"/>
        </w:rPr>
        <w:t>采购文件</w:t>
      </w:r>
      <w:r w:rsidRPr="00D65BC9">
        <w:rPr>
          <w:rFonts w:ascii="宋体" w:hAnsi="宋体" w:hint="eastAsia"/>
          <w:bCs/>
          <w:szCs w:val="21"/>
        </w:rPr>
        <w:t>的组成：</w:t>
      </w:r>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1）企业营业执照复印件（加盖公章）</w:t>
      </w:r>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2）</w:t>
      </w:r>
      <w:r w:rsidRPr="00D65BC9">
        <w:rPr>
          <w:rFonts w:ascii="宋体" w:hAnsi="宋体"/>
          <w:bCs/>
          <w:szCs w:val="21"/>
        </w:rPr>
        <w:t>法定代表人证明书</w:t>
      </w:r>
      <w:r w:rsidRPr="00D65BC9">
        <w:rPr>
          <w:rFonts w:ascii="宋体" w:hAnsi="宋体" w:hint="eastAsia"/>
          <w:bCs/>
          <w:szCs w:val="21"/>
        </w:rPr>
        <w:t>和</w:t>
      </w:r>
      <w:r w:rsidRPr="00D65BC9">
        <w:rPr>
          <w:rFonts w:ascii="宋体" w:hAnsi="宋体"/>
          <w:bCs/>
          <w:szCs w:val="21"/>
        </w:rPr>
        <w:t>身份证复印件</w:t>
      </w:r>
      <w:r w:rsidRPr="00D65BC9">
        <w:rPr>
          <w:rFonts w:ascii="宋体" w:hAnsi="宋体" w:hint="eastAsia"/>
          <w:bCs/>
          <w:szCs w:val="21"/>
        </w:rPr>
        <w:t>，</w:t>
      </w:r>
      <w:r w:rsidRPr="00D65BC9">
        <w:rPr>
          <w:rFonts w:ascii="宋体" w:hAnsi="宋体"/>
          <w:bCs/>
          <w:szCs w:val="21"/>
        </w:rPr>
        <w:t>授权委托书和</w:t>
      </w:r>
      <w:r w:rsidRPr="00D65BC9">
        <w:rPr>
          <w:rFonts w:ascii="宋体" w:hAnsi="宋体" w:hint="eastAsia"/>
          <w:bCs/>
          <w:szCs w:val="21"/>
        </w:rPr>
        <w:t>受委托</w:t>
      </w:r>
      <w:r w:rsidRPr="00D65BC9">
        <w:rPr>
          <w:rFonts w:ascii="宋体" w:hAnsi="宋体"/>
          <w:bCs/>
          <w:szCs w:val="21"/>
        </w:rPr>
        <w:t>人身份证复印件</w:t>
      </w:r>
      <w:r w:rsidRPr="00D65BC9">
        <w:rPr>
          <w:rFonts w:ascii="宋体" w:hAnsi="宋体" w:hint="eastAsia"/>
          <w:bCs/>
          <w:szCs w:val="21"/>
        </w:rPr>
        <w:t>（</w:t>
      </w:r>
      <w:r w:rsidRPr="00D65BC9">
        <w:rPr>
          <w:rFonts w:hint="eastAsia"/>
        </w:rPr>
        <w:t>加盖公章，法人代表签字</w:t>
      </w:r>
      <w:r w:rsidRPr="00D65BC9">
        <w:t>或盖章</w:t>
      </w:r>
      <w:r w:rsidRPr="00D65BC9">
        <w:rPr>
          <w:rFonts w:hint="eastAsia"/>
        </w:rPr>
        <w:t>和受委托人签字</w:t>
      </w:r>
      <w:r w:rsidRPr="00D65BC9">
        <w:rPr>
          <w:rFonts w:ascii="宋体" w:hAnsi="宋体" w:hint="eastAsia"/>
          <w:bCs/>
          <w:szCs w:val="21"/>
        </w:rPr>
        <w:t>）</w:t>
      </w:r>
    </w:p>
    <w:p w:rsidR="005E25A3" w:rsidRPr="00D65BC9" w:rsidRDefault="00621742">
      <w:pPr>
        <w:spacing w:line="360" w:lineRule="auto"/>
        <w:rPr>
          <w:rFonts w:ascii="宋体" w:hAnsi="宋体"/>
          <w:szCs w:val="21"/>
        </w:rPr>
      </w:pPr>
      <w:r w:rsidRPr="00D65BC9">
        <w:rPr>
          <w:rFonts w:ascii="宋体" w:hAnsi="宋体"/>
          <w:szCs w:val="21"/>
        </w:rPr>
        <w:t>3</w:t>
      </w:r>
      <w:r w:rsidRPr="00D65BC9">
        <w:rPr>
          <w:rFonts w:ascii="宋体" w:hAnsi="宋体" w:hint="eastAsia"/>
          <w:szCs w:val="21"/>
        </w:rPr>
        <w:t>）提供近三年内（</w:t>
      </w:r>
      <w:r w:rsidR="00E31E62" w:rsidRPr="00D65BC9">
        <w:rPr>
          <w:rFonts w:ascii="宋体" w:hAnsi="宋体" w:hint="eastAsia"/>
          <w:szCs w:val="21"/>
        </w:rPr>
        <w:t>2023</w:t>
      </w:r>
      <w:r w:rsidRPr="00D65BC9">
        <w:rPr>
          <w:rFonts w:ascii="宋体" w:hAnsi="宋体" w:hint="eastAsia"/>
          <w:szCs w:val="21"/>
        </w:rPr>
        <w:t>年至今）类似服务项目业绩，</w:t>
      </w:r>
      <w:r w:rsidRPr="00D65BC9">
        <w:rPr>
          <w:rFonts w:ascii="宋体" w:hAnsi="宋体"/>
          <w:szCs w:val="21"/>
        </w:rPr>
        <w:t>提供</w:t>
      </w:r>
      <w:r w:rsidRPr="00D65BC9">
        <w:rPr>
          <w:rFonts w:ascii="宋体" w:hAnsi="宋体" w:hint="eastAsia"/>
          <w:szCs w:val="21"/>
        </w:rPr>
        <w:t>业绩一览表（格式统一如下，并加盖公章），及对应的</w:t>
      </w:r>
      <w:r w:rsidRPr="00D65BC9">
        <w:rPr>
          <w:rFonts w:ascii="宋体" w:hAnsi="宋体"/>
          <w:szCs w:val="21"/>
        </w:rPr>
        <w:t>合同</w:t>
      </w:r>
      <w:r w:rsidRPr="00D65BC9">
        <w:rPr>
          <w:rFonts w:ascii="宋体" w:hAnsi="宋体" w:hint="eastAsia"/>
          <w:szCs w:val="21"/>
        </w:rPr>
        <w:t>复印件（至少包含合同首页、签章页、并加盖公章）</w:t>
      </w:r>
      <w:r w:rsidRPr="00D65BC9">
        <w:rPr>
          <w:rFonts w:ascii="宋体" w:hAnsi="宋体"/>
          <w:szCs w:val="21"/>
        </w:rPr>
        <w:t>。</w:t>
      </w:r>
    </w:p>
    <w:p w:rsidR="005E25A3" w:rsidRPr="00D65BC9" w:rsidRDefault="00621742">
      <w:pPr>
        <w:widowControl/>
        <w:spacing w:line="360" w:lineRule="auto"/>
        <w:ind w:left="908"/>
        <w:jc w:val="center"/>
        <w:rPr>
          <w:rFonts w:ascii="宋体" w:hAnsi="宋体"/>
          <w:bCs/>
          <w:szCs w:val="21"/>
        </w:rPr>
      </w:pPr>
      <w:r w:rsidRPr="00D65BC9">
        <w:rPr>
          <w:rFonts w:ascii="宋体" w:hAnsi="宋体" w:hint="eastAsia"/>
          <w:bCs/>
          <w:szCs w:val="21"/>
        </w:rPr>
        <w:t>项目业绩一览表</w:t>
      </w:r>
    </w:p>
    <w:tbl>
      <w:tblPr>
        <w:tblStyle w:val="a5"/>
        <w:tblW w:w="4908" w:type="pct"/>
        <w:tblInd w:w="108" w:type="dxa"/>
        <w:tblLook w:val="04A0"/>
      </w:tblPr>
      <w:tblGrid>
        <w:gridCol w:w="710"/>
        <w:gridCol w:w="2551"/>
        <w:gridCol w:w="2267"/>
        <w:gridCol w:w="2837"/>
      </w:tblGrid>
      <w:tr w:rsidR="005E25A3" w:rsidRPr="00D65BC9">
        <w:tc>
          <w:tcPr>
            <w:tcW w:w="424" w:type="pct"/>
            <w:vAlign w:val="center"/>
          </w:tcPr>
          <w:p w:rsidR="005E25A3" w:rsidRPr="00D65BC9" w:rsidRDefault="00621742">
            <w:pPr>
              <w:widowControl/>
              <w:spacing w:line="360" w:lineRule="auto"/>
              <w:jc w:val="center"/>
              <w:rPr>
                <w:rFonts w:ascii="宋体" w:hAnsi="宋体"/>
                <w:bCs/>
                <w:szCs w:val="21"/>
              </w:rPr>
            </w:pPr>
            <w:r w:rsidRPr="00D65BC9">
              <w:rPr>
                <w:rFonts w:ascii="宋体" w:hAnsi="宋体" w:hint="eastAsia"/>
                <w:bCs/>
                <w:szCs w:val="21"/>
              </w:rPr>
              <w:t>序号</w:t>
            </w:r>
          </w:p>
        </w:tc>
        <w:tc>
          <w:tcPr>
            <w:tcW w:w="1525" w:type="pct"/>
            <w:vAlign w:val="center"/>
          </w:tcPr>
          <w:p w:rsidR="005E25A3" w:rsidRPr="00D65BC9" w:rsidRDefault="00621742">
            <w:pPr>
              <w:widowControl/>
              <w:spacing w:line="360" w:lineRule="auto"/>
              <w:jc w:val="center"/>
              <w:rPr>
                <w:rFonts w:ascii="宋体" w:hAnsi="宋体"/>
                <w:bCs/>
                <w:szCs w:val="21"/>
              </w:rPr>
            </w:pPr>
            <w:r w:rsidRPr="00D65BC9">
              <w:rPr>
                <w:rFonts w:ascii="宋体" w:hAnsi="宋体" w:hint="eastAsia"/>
                <w:bCs/>
                <w:szCs w:val="21"/>
              </w:rPr>
              <w:t>合同名称</w:t>
            </w:r>
          </w:p>
        </w:tc>
        <w:tc>
          <w:tcPr>
            <w:tcW w:w="1355" w:type="pct"/>
            <w:vAlign w:val="center"/>
          </w:tcPr>
          <w:p w:rsidR="005E25A3" w:rsidRPr="00D65BC9" w:rsidRDefault="00621742">
            <w:pPr>
              <w:widowControl/>
              <w:spacing w:line="360" w:lineRule="auto"/>
              <w:jc w:val="center"/>
              <w:rPr>
                <w:rFonts w:ascii="宋体" w:hAnsi="宋体"/>
                <w:bCs/>
                <w:szCs w:val="21"/>
              </w:rPr>
            </w:pPr>
            <w:r w:rsidRPr="00D65BC9">
              <w:rPr>
                <w:rFonts w:ascii="宋体" w:hAnsi="宋体" w:hint="eastAsia"/>
                <w:bCs/>
                <w:szCs w:val="21"/>
              </w:rPr>
              <w:t>服务医院名称</w:t>
            </w:r>
          </w:p>
        </w:tc>
        <w:tc>
          <w:tcPr>
            <w:tcW w:w="1696" w:type="pct"/>
            <w:vAlign w:val="center"/>
          </w:tcPr>
          <w:p w:rsidR="005E25A3" w:rsidRPr="00D65BC9" w:rsidRDefault="00621742">
            <w:pPr>
              <w:widowControl/>
              <w:spacing w:line="360" w:lineRule="auto"/>
              <w:jc w:val="center"/>
              <w:rPr>
                <w:rFonts w:ascii="宋体" w:hAnsi="宋体"/>
                <w:bCs/>
                <w:szCs w:val="21"/>
              </w:rPr>
            </w:pPr>
            <w:r w:rsidRPr="00D65BC9">
              <w:rPr>
                <w:rFonts w:ascii="宋体" w:hAnsi="宋体" w:hint="eastAsia"/>
                <w:bCs/>
                <w:szCs w:val="21"/>
              </w:rPr>
              <w:t>服务期限</w:t>
            </w:r>
          </w:p>
        </w:tc>
      </w:tr>
      <w:tr w:rsidR="005E25A3" w:rsidRPr="00D65BC9">
        <w:tc>
          <w:tcPr>
            <w:tcW w:w="424" w:type="pct"/>
            <w:vAlign w:val="center"/>
          </w:tcPr>
          <w:p w:rsidR="005E25A3" w:rsidRPr="00D65BC9" w:rsidRDefault="00621742">
            <w:pPr>
              <w:widowControl/>
              <w:spacing w:line="360" w:lineRule="auto"/>
              <w:jc w:val="center"/>
              <w:rPr>
                <w:rFonts w:ascii="宋体" w:hAnsi="宋体"/>
                <w:bCs/>
                <w:szCs w:val="21"/>
              </w:rPr>
            </w:pPr>
            <w:r w:rsidRPr="00D65BC9">
              <w:rPr>
                <w:rFonts w:ascii="宋体" w:hAnsi="宋体" w:hint="eastAsia"/>
                <w:bCs/>
                <w:szCs w:val="21"/>
              </w:rPr>
              <w:lastRenderedPageBreak/>
              <w:t>1</w:t>
            </w:r>
          </w:p>
        </w:tc>
        <w:tc>
          <w:tcPr>
            <w:tcW w:w="1525" w:type="pct"/>
            <w:vAlign w:val="center"/>
          </w:tcPr>
          <w:p w:rsidR="005E25A3" w:rsidRPr="00D65BC9" w:rsidRDefault="005E25A3">
            <w:pPr>
              <w:widowControl/>
              <w:spacing w:line="360" w:lineRule="auto"/>
              <w:jc w:val="center"/>
              <w:rPr>
                <w:rFonts w:ascii="宋体" w:hAnsi="宋体"/>
                <w:bCs/>
                <w:szCs w:val="21"/>
              </w:rPr>
            </w:pPr>
          </w:p>
        </w:tc>
        <w:tc>
          <w:tcPr>
            <w:tcW w:w="1355" w:type="pct"/>
            <w:vAlign w:val="center"/>
          </w:tcPr>
          <w:p w:rsidR="005E25A3" w:rsidRPr="00D65BC9" w:rsidRDefault="005E25A3">
            <w:pPr>
              <w:widowControl/>
              <w:spacing w:line="360" w:lineRule="auto"/>
              <w:jc w:val="center"/>
              <w:rPr>
                <w:rFonts w:ascii="宋体" w:hAnsi="宋体"/>
                <w:bCs/>
                <w:szCs w:val="21"/>
              </w:rPr>
            </w:pPr>
          </w:p>
        </w:tc>
        <w:tc>
          <w:tcPr>
            <w:tcW w:w="1696" w:type="pct"/>
            <w:vAlign w:val="center"/>
          </w:tcPr>
          <w:p w:rsidR="005E25A3" w:rsidRPr="00D65BC9" w:rsidRDefault="005E25A3">
            <w:pPr>
              <w:widowControl/>
              <w:spacing w:line="360" w:lineRule="auto"/>
              <w:jc w:val="center"/>
              <w:rPr>
                <w:rFonts w:ascii="宋体" w:hAnsi="宋体"/>
                <w:bCs/>
                <w:szCs w:val="21"/>
              </w:rPr>
            </w:pPr>
          </w:p>
        </w:tc>
      </w:tr>
      <w:tr w:rsidR="005E25A3" w:rsidRPr="00D65BC9">
        <w:tc>
          <w:tcPr>
            <w:tcW w:w="424" w:type="pct"/>
            <w:vAlign w:val="center"/>
          </w:tcPr>
          <w:p w:rsidR="005E25A3" w:rsidRPr="00D65BC9" w:rsidRDefault="00621742">
            <w:pPr>
              <w:widowControl/>
              <w:spacing w:line="360" w:lineRule="auto"/>
              <w:jc w:val="center"/>
              <w:rPr>
                <w:rFonts w:ascii="宋体" w:hAnsi="宋体"/>
                <w:bCs/>
                <w:szCs w:val="21"/>
              </w:rPr>
            </w:pPr>
            <w:r w:rsidRPr="00D65BC9">
              <w:rPr>
                <w:rFonts w:ascii="宋体" w:hAnsi="宋体" w:hint="eastAsia"/>
                <w:bCs/>
                <w:szCs w:val="21"/>
              </w:rPr>
              <w:t>2</w:t>
            </w:r>
          </w:p>
        </w:tc>
        <w:tc>
          <w:tcPr>
            <w:tcW w:w="1525" w:type="pct"/>
            <w:vAlign w:val="center"/>
          </w:tcPr>
          <w:p w:rsidR="005E25A3" w:rsidRPr="00D65BC9" w:rsidRDefault="005E25A3">
            <w:pPr>
              <w:widowControl/>
              <w:spacing w:line="360" w:lineRule="auto"/>
              <w:jc w:val="center"/>
              <w:rPr>
                <w:rFonts w:ascii="宋体" w:hAnsi="宋体"/>
                <w:bCs/>
                <w:szCs w:val="21"/>
              </w:rPr>
            </w:pPr>
          </w:p>
        </w:tc>
        <w:tc>
          <w:tcPr>
            <w:tcW w:w="1355" w:type="pct"/>
            <w:vAlign w:val="center"/>
          </w:tcPr>
          <w:p w:rsidR="005E25A3" w:rsidRPr="00D65BC9" w:rsidRDefault="005E25A3">
            <w:pPr>
              <w:widowControl/>
              <w:spacing w:line="360" w:lineRule="auto"/>
              <w:jc w:val="center"/>
              <w:rPr>
                <w:rFonts w:ascii="宋体" w:hAnsi="宋体"/>
                <w:bCs/>
                <w:szCs w:val="21"/>
              </w:rPr>
            </w:pPr>
          </w:p>
        </w:tc>
        <w:tc>
          <w:tcPr>
            <w:tcW w:w="1696" w:type="pct"/>
            <w:vAlign w:val="center"/>
          </w:tcPr>
          <w:p w:rsidR="005E25A3" w:rsidRPr="00D65BC9" w:rsidRDefault="005E25A3">
            <w:pPr>
              <w:widowControl/>
              <w:spacing w:line="360" w:lineRule="auto"/>
              <w:jc w:val="center"/>
              <w:rPr>
                <w:rFonts w:ascii="宋体" w:hAnsi="宋体"/>
                <w:bCs/>
                <w:szCs w:val="21"/>
              </w:rPr>
            </w:pPr>
          </w:p>
        </w:tc>
      </w:tr>
      <w:tr w:rsidR="005E25A3" w:rsidRPr="00D65BC9">
        <w:tc>
          <w:tcPr>
            <w:tcW w:w="424" w:type="pct"/>
            <w:vAlign w:val="center"/>
          </w:tcPr>
          <w:p w:rsidR="005E25A3" w:rsidRPr="00D65BC9" w:rsidRDefault="00621742">
            <w:pPr>
              <w:widowControl/>
              <w:spacing w:line="360" w:lineRule="auto"/>
              <w:jc w:val="center"/>
              <w:rPr>
                <w:rFonts w:ascii="宋体" w:hAnsi="宋体"/>
                <w:bCs/>
                <w:szCs w:val="21"/>
              </w:rPr>
            </w:pPr>
            <w:r w:rsidRPr="00D65BC9">
              <w:rPr>
                <w:rFonts w:ascii="宋体" w:hAnsi="宋体" w:hint="eastAsia"/>
                <w:bCs/>
                <w:szCs w:val="21"/>
              </w:rPr>
              <w:t>3</w:t>
            </w:r>
          </w:p>
        </w:tc>
        <w:tc>
          <w:tcPr>
            <w:tcW w:w="1525" w:type="pct"/>
            <w:vAlign w:val="center"/>
          </w:tcPr>
          <w:p w:rsidR="005E25A3" w:rsidRPr="00D65BC9" w:rsidRDefault="005E25A3">
            <w:pPr>
              <w:widowControl/>
              <w:spacing w:line="360" w:lineRule="auto"/>
              <w:jc w:val="center"/>
              <w:rPr>
                <w:rFonts w:ascii="宋体" w:hAnsi="宋体"/>
                <w:bCs/>
                <w:szCs w:val="21"/>
              </w:rPr>
            </w:pPr>
          </w:p>
        </w:tc>
        <w:tc>
          <w:tcPr>
            <w:tcW w:w="1355" w:type="pct"/>
            <w:vAlign w:val="center"/>
          </w:tcPr>
          <w:p w:rsidR="005E25A3" w:rsidRPr="00D65BC9" w:rsidRDefault="005E25A3">
            <w:pPr>
              <w:widowControl/>
              <w:spacing w:line="360" w:lineRule="auto"/>
              <w:jc w:val="center"/>
              <w:rPr>
                <w:rFonts w:ascii="宋体" w:hAnsi="宋体"/>
                <w:bCs/>
                <w:szCs w:val="21"/>
              </w:rPr>
            </w:pPr>
          </w:p>
        </w:tc>
        <w:tc>
          <w:tcPr>
            <w:tcW w:w="1696" w:type="pct"/>
            <w:vAlign w:val="center"/>
          </w:tcPr>
          <w:p w:rsidR="005E25A3" w:rsidRPr="00D65BC9" w:rsidRDefault="005E25A3">
            <w:pPr>
              <w:widowControl/>
              <w:spacing w:line="360" w:lineRule="auto"/>
              <w:jc w:val="center"/>
              <w:rPr>
                <w:rFonts w:ascii="宋体" w:hAnsi="宋体"/>
                <w:bCs/>
                <w:szCs w:val="21"/>
              </w:rPr>
            </w:pPr>
          </w:p>
        </w:tc>
      </w:tr>
      <w:tr w:rsidR="005E25A3" w:rsidRPr="00D65BC9">
        <w:tc>
          <w:tcPr>
            <w:tcW w:w="424" w:type="pct"/>
            <w:vAlign w:val="center"/>
          </w:tcPr>
          <w:p w:rsidR="005E25A3" w:rsidRPr="00D65BC9" w:rsidRDefault="00621742">
            <w:pPr>
              <w:widowControl/>
              <w:spacing w:line="360" w:lineRule="auto"/>
              <w:jc w:val="center"/>
              <w:rPr>
                <w:rFonts w:ascii="宋体" w:hAnsi="宋体"/>
                <w:bCs/>
                <w:szCs w:val="21"/>
              </w:rPr>
            </w:pPr>
            <w:r w:rsidRPr="00D65BC9">
              <w:rPr>
                <w:rFonts w:ascii="宋体" w:hAnsi="宋体" w:hint="eastAsia"/>
                <w:bCs/>
                <w:szCs w:val="21"/>
              </w:rPr>
              <w:t>4</w:t>
            </w:r>
          </w:p>
        </w:tc>
        <w:tc>
          <w:tcPr>
            <w:tcW w:w="1525" w:type="pct"/>
            <w:vAlign w:val="center"/>
          </w:tcPr>
          <w:p w:rsidR="005E25A3" w:rsidRPr="00D65BC9" w:rsidRDefault="005E25A3">
            <w:pPr>
              <w:widowControl/>
              <w:spacing w:line="360" w:lineRule="auto"/>
              <w:jc w:val="center"/>
              <w:rPr>
                <w:rFonts w:ascii="宋体" w:hAnsi="宋体"/>
                <w:bCs/>
                <w:szCs w:val="21"/>
              </w:rPr>
            </w:pPr>
          </w:p>
        </w:tc>
        <w:tc>
          <w:tcPr>
            <w:tcW w:w="1355" w:type="pct"/>
            <w:vAlign w:val="center"/>
          </w:tcPr>
          <w:p w:rsidR="005E25A3" w:rsidRPr="00D65BC9" w:rsidRDefault="005E25A3">
            <w:pPr>
              <w:widowControl/>
              <w:spacing w:line="360" w:lineRule="auto"/>
              <w:jc w:val="center"/>
              <w:rPr>
                <w:rFonts w:ascii="宋体" w:hAnsi="宋体"/>
                <w:bCs/>
                <w:szCs w:val="21"/>
              </w:rPr>
            </w:pPr>
          </w:p>
        </w:tc>
        <w:tc>
          <w:tcPr>
            <w:tcW w:w="1696" w:type="pct"/>
            <w:vAlign w:val="center"/>
          </w:tcPr>
          <w:p w:rsidR="005E25A3" w:rsidRPr="00D65BC9" w:rsidRDefault="005E25A3">
            <w:pPr>
              <w:widowControl/>
              <w:spacing w:line="360" w:lineRule="auto"/>
              <w:jc w:val="center"/>
              <w:rPr>
                <w:rFonts w:ascii="宋体" w:hAnsi="宋体"/>
                <w:bCs/>
                <w:szCs w:val="21"/>
              </w:rPr>
            </w:pPr>
          </w:p>
        </w:tc>
      </w:tr>
      <w:tr w:rsidR="005E25A3" w:rsidRPr="00D65BC9">
        <w:tc>
          <w:tcPr>
            <w:tcW w:w="424" w:type="pct"/>
            <w:vAlign w:val="center"/>
          </w:tcPr>
          <w:p w:rsidR="005E25A3" w:rsidRPr="00D65BC9" w:rsidRDefault="00621742">
            <w:pPr>
              <w:widowControl/>
              <w:spacing w:line="360" w:lineRule="auto"/>
              <w:jc w:val="center"/>
              <w:rPr>
                <w:rFonts w:ascii="宋体" w:hAnsi="宋体"/>
                <w:bCs/>
                <w:szCs w:val="21"/>
              </w:rPr>
            </w:pPr>
            <w:r w:rsidRPr="00D65BC9">
              <w:rPr>
                <w:rFonts w:ascii="宋体" w:hAnsi="宋体" w:hint="eastAsia"/>
                <w:bCs/>
                <w:szCs w:val="21"/>
              </w:rPr>
              <w:t>……</w:t>
            </w:r>
          </w:p>
        </w:tc>
        <w:tc>
          <w:tcPr>
            <w:tcW w:w="1525" w:type="pct"/>
            <w:vAlign w:val="center"/>
          </w:tcPr>
          <w:p w:rsidR="005E25A3" w:rsidRPr="00D65BC9" w:rsidRDefault="005E25A3">
            <w:pPr>
              <w:widowControl/>
              <w:spacing w:line="360" w:lineRule="auto"/>
              <w:jc w:val="center"/>
              <w:rPr>
                <w:rFonts w:ascii="宋体" w:hAnsi="宋体"/>
                <w:bCs/>
                <w:szCs w:val="21"/>
              </w:rPr>
            </w:pPr>
          </w:p>
        </w:tc>
        <w:tc>
          <w:tcPr>
            <w:tcW w:w="1355" w:type="pct"/>
            <w:vAlign w:val="center"/>
          </w:tcPr>
          <w:p w:rsidR="005E25A3" w:rsidRPr="00D65BC9" w:rsidRDefault="005E25A3">
            <w:pPr>
              <w:widowControl/>
              <w:spacing w:line="360" w:lineRule="auto"/>
              <w:jc w:val="center"/>
              <w:rPr>
                <w:rFonts w:ascii="宋体" w:hAnsi="宋体"/>
                <w:bCs/>
                <w:szCs w:val="21"/>
              </w:rPr>
            </w:pPr>
          </w:p>
        </w:tc>
        <w:tc>
          <w:tcPr>
            <w:tcW w:w="1696" w:type="pct"/>
            <w:vAlign w:val="center"/>
          </w:tcPr>
          <w:p w:rsidR="005E25A3" w:rsidRPr="00D65BC9" w:rsidRDefault="005E25A3">
            <w:pPr>
              <w:widowControl/>
              <w:spacing w:line="360" w:lineRule="auto"/>
              <w:jc w:val="center"/>
              <w:rPr>
                <w:rFonts w:ascii="宋体" w:hAnsi="宋体"/>
                <w:bCs/>
                <w:szCs w:val="21"/>
              </w:rPr>
            </w:pPr>
          </w:p>
        </w:tc>
      </w:tr>
    </w:tbl>
    <w:p w:rsidR="005E25A3" w:rsidRPr="00D65BC9" w:rsidRDefault="00621742">
      <w:pPr>
        <w:widowControl/>
        <w:spacing w:line="360" w:lineRule="auto"/>
        <w:jc w:val="left"/>
        <w:rPr>
          <w:rFonts w:ascii="宋体" w:hAnsi="宋体"/>
          <w:bCs/>
          <w:szCs w:val="21"/>
        </w:rPr>
      </w:pPr>
      <w:r w:rsidRPr="00D65BC9">
        <w:rPr>
          <w:rFonts w:ascii="宋体" w:hAnsi="宋体"/>
          <w:bCs/>
          <w:szCs w:val="21"/>
        </w:rPr>
        <w:t>4</w:t>
      </w:r>
      <w:r w:rsidRPr="00D65BC9">
        <w:rPr>
          <w:rFonts w:ascii="宋体" w:hAnsi="宋体" w:hint="eastAsia"/>
          <w:bCs/>
          <w:szCs w:val="21"/>
        </w:rPr>
        <w:t>）</w:t>
      </w:r>
      <w:r w:rsidR="00B94F96" w:rsidRPr="00D65BC9">
        <w:rPr>
          <w:rFonts w:ascii="宋体" w:hAnsi="宋体" w:hint="eastAsia"/>
          <w:bCs/>
          <w:szCs w:val="21"/>
        </w:rPr>
        <w:t>响应人</w:t>
      </w:r>
      <w:r w:rsidRPr="00D65BC9">
        <w:rPr>
          <w:rFonts w:ascii="宋体" w:hAnsi="宋体" w:hint="eastAsia"/>
          <w:bCs/>
          <w:szCs w:val="21"/>
        </w:rPr>
        <w:t>对本项目的</w:t>
      </w:r>
      <w:r w:rsidRPr="00D65BC9">
        <w:rPr>
          <w:rFonts w:ascii="宋体" w:hAnsi="宋体" w:hint="eastAsia"/>
          <w:szCs w:val="21"/>
        </w:rPr>
        <w:t>整体服务</w:t>
      </w:r>
      <w:r w:rsidRPr="00D65BC9">
        <w:rPr>
          <w:rFonts w:ascii="宋体" w:hAnsi="宋体"/>
          <w:szCs w:val="21"/>
        </w:rPr>
        <w:t>方案</w:t>
      </w:r>
      <w:r w:rsidRPr="00D65BC9">
        <w:rPr>
          <w:rFonts w:ascii="宋体" w:hAnsi="宋体" w:hint="eastAsia"/>
          <w:szCs w:val="21"/>
        </w:rPr>
        <w:t>、</w:t>
      </w:r>
      <w:r w:rsidRPr="00D65BC9">
        <w:rPr>
          <w:rFonts w:ascii="宋体" w:hAnsi="宋体"/>
          <w:szCs w:val="21"/>
        </w:rPr>
        <w:t>投入项目团队</w:t>
      </w:r>
      <w:r w:rsidRPr="00D65BC9">
        <w:rPr>
          <w:rFonts w:ascii="宋体" w:hAnsi="宋体" w:hint="eastAsia"/>
          <w:szCs w:val="21"/>
        </w:rPr>
        <w:t>、</w:t>
      </w:r>
      <w:r w:rsidRPr="00D65BC9">
        <w:t>保障措施</w:t>
      </w:r>
      <w:r w:rsidRPr="00D65BC9">
        <w:rPr>
          <w:rFonts w:hint="eastAsia"/>
        </w:rPr>
        <w:t>、拟采取的应急预案</w:t>
      </w:r>
      <w:r w:rsidRPr="00D65BC9">
        <w:rPr>
          <w:rFonts w:hint="eastAsia"/>
        </w:rPr>
        <w:t>(</w:t>
      </w:r>
      <w:r w:rsidRPr="00D65BC9">
        <w:rPr>
          <w:rFonts w:hint="eastAsia"/>
        </w:rPr>
        <w:t>系统故障、人员更替</w:t>
      </w:r>
      <w:r w:rsidRPr="00D65BC9">
        <w:rPr>
          <w:rFonts w:hint="eastAsia"/>
        </w:rPr>
        <w:t>)</w:t>
      </w:r>
      <w:r w:rsidRPr="00D65BC9">
        <w:rPr>
          <w:rFonts w:ascii="宋体" w:hAnsi="宋体" w:hint="eastAsia"/>
          <w:bCs/>
          <w:szCs w:val="21"/>
        </w:rPr>
        <w:t>。</w:t>
      </w:r>
    </w:p>
    <w:p w:rsidR="005E25A3" w:rsidRPr="00D65BC9" w:rsidRDefault="00621742">
      <w:pPr>
        <w:widowControl/>
        <w:spacing w:line="360" w:lineRule="auto"/>
        <w:jc w:val="left"/>
        <w:rPr>
          <w:rFonts w:ascii="宋体" w:hAnsi="宋体"/>
          <w:bCs/>
          <w:szCs w:val="21"/>
        </w:rPr>
      </w:pPr>
      <w:r w:rsidRPr="00D65BC9">
        <w:rPr>
          <w:rFonts w:ascii="宋体" w:hAnsi="宋体"/>
          <w:bCs/>
          <w:szCs w:val="21"/>
        </w:rPr>
        <w:t>5</w:t>
      </w:r>
      <w:r w:rsidRPr="00D65BC9">
        <w:rPr>
          <w:rFonts w:ascii="宋体" w:hAnsi="宋体" w:hint="eastAsia"/>
          <w:bCs/>
          <w:szCs w:val="21"/>
        </w:rPr>
        <w:t>）</w:t>
      </w:r>
      <w:r w:rsidR="00B94F96" w:rsidRPr="00D65BC9">
        <w:rPr>
          <w:rFonts w:ascii="宋体" w:hAnsi="宋体" w:hint="eastAsia"/>
          <w:bCs/>
          <w:szCs w:val="21"/>
        </w:rPr>
        <w:t>响应人</w:t>
      </w:r>
      <w:bookmarkStart w:id="7" w:name="OLE_LINK9"/>
      <w:bookmarkStart w:id="8" w:name="OLE_LINK5"/>
      <w:r w:rsidR="00A754F5" w:rsidRPr="00D65BC9">
        <w:rPr>
          <w:rFonts w:ascii="宋体" w:hAnsi="宋体" w:hint="eastAsia"/>
          <w:bCs/>
          <w:szCs w:val="21"/>
        </w:rPr>
        <w:t>采购</w:t>
      </w:r>
      <w:bookmarkEnd w:id="7"/>
      <w:r w:rsidR="00A754F5" w:rsidRPr="00D65BC9">
        <w:rPr>
          <w:rFonts w:ascii="宋体" w:hAnsi="宋体" w:hint="eastAsia"/>
          <w:bCs/>
          <w:szCs w:val="21"/>
        </w:rPr>
        <w:t>文件</w:t>
      </w:r>
      <w:bookmarkEnd w:id="8"/>
      <w:r w:rsidRPr="00D65BC9">
        <w:rPr>
          <w:rFonts w:ascii="宋体" w:hAnsi="宋体" w:hint="eastAsia"/>
          <w:bCs/>
          <w:szCs w:val="21"/>
        </w:rPr>
        <w:t>中需响应采购文件中对各项服务的具体要求，</w:t>
      </w:r>
      <w:r w:rsidRPr="00D65BC9">
        <w:rPr>
          <w:rFonts w:ascii="宋体" w:hAnsi="宋体"/>
          <w:bCs/>
          <w:szCs w:val="21"/>
        </w:rPr>
        <w:t>即服务响应表</w:t>
      </w:r>
      <w:r w:rsidRPr="00D65BC9">
        <w:rPr>
          <w:rFonts w:ascii="宋体" w:hAnsi="宋体" w:hint="eastAsia"/>
          <w:bCs/>
          <w:szCs w:val="21"/>
        </w:rPr>
        <w:t>。</w:t>
      </w:r>
    </w:p>
    <w:p w:rsidR="005E25A3" w:rsidRPr="00D65BC9" w:rsidRDefault="00621742">
      <w:pPr>
        <w:widowControl/>
        <w:spacing w:line="360" w:lineRule="auto"/>
        <w:jc w:val="left"/>
        <w:rPr>
          <w:rFonts w:ascii="宋体" w:hAnsi="宋体"/>
          <w:szCs w:val="21"/>
        </w:rPr>
      </w:pPr>
      <w:r w:rsidRPr="00D65BC9">
        <w:rPr>
          <w:rFonts w:ascii="宋体" w:hAnsi="宋体"/>
          <w:szCs w:val="21"/>
        </w:rPr>
        <w:t>6</w:t>
      </w:r>
      <w:r w:rsidRPr="00D65BC9">
        <w:rPr>
          <w:rFonts w:ascii="宋体" w:hAnsi="宋体" w:hint="eastAsia"/>
          <w:szCs w:val="21"/>
        </w:rPr>
        <w:t>）</w:t>
      </w:r>
      <w:r w:rsidR="00B94F96" w:rsidRPr="00D65BC9">
        <w:rPr>
          <w:rFonts w:ascii="宋体" w:hAnsi="宋体" w:hint="eastAsia"/>
          <w:szCs w:val="21"/>
        </w:rPr>
        <w:t>响应人</w:t>
      </w:r>
      <w:r w:rsidRPr="00D65BC9">
        <w:rPr>
          <w:rFonts w:ascii="宋体" w:hAnsi="宋体" w:hint="eastAsia"/>
          <w:szCs w:val="21"/>
        </w:rPr>
        <w:t>公司信用查询证明（信用中国</w:t>
      </w:r>
      <w:r w:rsidRPr="00D65BC9">
        <w:rPr>
          <w:rFonts w:ascii="宋体" w:hAnsi="宋体"/>
          <w:szCs w:val="21"/>
        </w:rPr>
        <w:t>生成查询报告，</w:t>
      </w:r>
      <w:r w:rsidRPr="00D65BC9">
        <w:rPr>
          <w:rFonts w:ascii="宋体" w:hAnsi="宋体" w:hint="eastAsia"/>
          <w:szCs w:val="21"/>
        </w:rPr>
        <w:t>开标</w:t>
      </w:r>
      <w:r w:rsidRPr="00D65BC9">
        <w:rPr>
          <w:rFonts w:ascii="宋体" w:hAnsi="宋体"/>
          <w:szCs w:val="21"/>
        </w:rPr>
        <w:t>前三</w:t>
      </w:r>
      <w:r w:rsidR="005C2BE8" w:rsidRPr="00D65BC9">
        <w:rPr>
          <w:rFonts w:ascii="宋体" w:hAnsi="宋体" w:hint="eastAsia"/>
          <w:szCs w:val="21"/>
        </w:rPr>
        <w:t>个工作日</w:t>
      </w:r>
      <w:r w:rsidRPr="00D65BC9">
        <w:rPr>
          <w:rFonts w:ascii="宋体" w:hAnsi="宋体"/>
          <w:szCs w:val="21"/>
        </w:rPr>
        <w:t>内查询</w:t>
      </w:r>
      <w:r w:rsidRPr="00D65BC9">
        <w:rPr>
          <w:rFonts w:ascii="宋体" w:hAnsi="宋体" w:hint="eastAsia"/>
          <w:szCs w:val="21"/>
        </w:rPr>
        <w:t>）。</w:t>
      </w:r>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7）报价单</w:t>
      </w:r>
    </w:p>
    <w:p w:rsidR="005E25A3" w:rsidRPr="00D65BC9" w:rsidRDefault="00621742">
      <w:pPr>
        <w:widowControl/>
        <w:spacing w:line="360" w:lineRule="auto"/>
        <w:jc w:val="left"/>
        <w:rPr>
          <w:rFonts w:ascii="宋体" w:hAnsi="宋体"/>
          <w:szCs w:val="21"/>
        </w:rPr>
      </w:pPr>
      <w:r w:rsidRPr="00D65BC9">
        <w:rPr>
          <w:rFonts w:ascii="宋体" w:hAnsi="宋体" w:hint="eastAsia"/>
          <w:szCs w:val="21"/>
        </w:rPr>
        <w:t>8）</w:t>
      </w:r>
      <w:bookmarkStart w:id="9" w:name="OLE_LINK6"/>
      <w:r w:rsidR="00A754F5" w:rsidRPr="00D65BC9">
        <w:rPr>
          <w:rFonts w:ascii="宋体" w:hAnsi="宋体" w:hint="eastAsia"/>
          <w:bCs/>
          <w:kern w:val="0"/>
          <w:szCs w:val="21"/>
        </w:rPr>
        <w:t>采购文件</w:t>
      </w:r>
      <w:bookmarkEnd w:id="9"/>
      <w:r w:rsidRPr="00D65BC9">
        <w:rPr>
          <w:rFonts w:ascii="宋体" w:hAnsi="宋体"/>
          <w:szCs w:val="21"/>
        </w:rPr>
        <w:t>要求</w:t>
      </w:r>
    </w:p>
    <w:p w:rsidR="005E25A3" w:rsidRPr="00D65BC9" w:rsidRDefault="00621742">
      <w:pPr>
        <w:widowControl/>
        <w:spacing w:line="360" w:lineRule="auto"/>
        <w:jc w:val="left"/>
        <w:rPr>
          <w:rFonts w:ascii="宋体" w:hAnsi="宋体"/>
          <w:szCs w:val="21"/>
        </w:rPr>
      </w:pPr>
      <w:r w:rsidRPr="00D65BC9">
        <w:rPr>
          <w:rFonts w:ascii="宋体" w:hAnsi="宋体" w:hint="eastAsia"/>
          <w:szCs w:val="21"/>
        </w:rPr>
        <w:t>①</w:t>
      </w:r>
      <w:bookmarkStart w:id="10" w:name="OLE_LINK7"/>
      <w:r w:rsidR="00A754F5" w:rsidRPr="00D65BC9">
        <w:rPr>
          <w:rFonts w:ascii="宋体" w:hAnsi="宋体" w:hint="eastAsia"/>
          <w:bCs/>
          <w:kern w:val="0"/>
          <w:szCs w:val="21"/>
        </w:rPr>
        <w:t>采购文件</w:t>
      </w:r>
      <w:bookmarkEnd w:id="10"/>
      <w:r w:rsidRPr="00D65BC9">
        <w:rPr>
          <w:rFonts w:ascii="宋体" w:hAnsi="宋体" w:hint="eastAsia"/>
          <w:szCs w:val="21"/>
        </w:rPr>
        <w:t>一式</w:t>
      </w:r>
      <w:r w:rsidR="0008260E" w:rsidRPr="00D65BC9">
        <w:rPr>
          <w:rFonts w:ascii="宋体" w:hAnsi="宋体" w:hint="eastAsia"/>
          <w:szCs w:val="21"/>
        </w:rPr>
        <w:t>叁</w:t>
      </w:r>
      <w:r w:rsidRPr="00D65BC9">
        <w:rPr>
          <w:rFonts w:ascii="宋体" w:hAnsi="宋体" w:hint="eastAsia"/>
          <w:szCs w:val="21"/>
        </w:rPr>
        <w:t>份（壹份正本</w:t>
      </w:r>
      <w:r w:rsidR="0008260E" w:rsidRPr="00D65BC9">
        <w:rPr>
          <w:rFonts w:ascii="宋体" w:hAnsi="宋体" w:hint="eastAsia"/>
          <w:szCs w:val="21"/>
        </w:rPr>
        <w:t>贰</w:t>
      </w:r>
      <w:r w:rsidRPr="00D65BC9">
        <w:rPr>
          <w:rFonts w:ascii="宋体" w:hAnsi="宋体" w:hint="eastAsia"/>
          <w:szCs w:val="21"/>
        </w:rPr>
        <w:t>份副本，</w:t>
      </w:r>
      <w:r w:rsidR="00A754F5" w:rsidRPr="00D65BC9">
        <w:rPr>
          <w:rFonts w:ascii="宋体" w:hAnsi="宋体" w:hint="eastAsia"/>
          <w:bCs/>
          <w:kern w:val="0"/>
          <w:szCs w:val="21"/>
        </w:rPr>
        <w:t>采购文件</w:t>
      </w:r>
      <w:r w:rsidR="0008260E" w:rsidRPr="00D65BC9">
        <w:rPr>
          <w:rFonts w:ascii="宋体" w:hAnsi="宋体" w:hint="eastAsia"/>
          <w:szCs w:val="21"/>
        </w:rPr>
        <w:t>侧面加盖骑缝公章，</w:t>
      </w:r>
      <w:r w:rsidRPr="00D65BC9">
        <w:rPr>
          <w:rFonts w:ascii="宋体" w:hAnsi="宋体" w:hint="eastAsia"/>
          <w:szCs w:val="21"/>
        </w:rPr>
        <w:t>正本与副本应分开包装，加贴封条，</w:t>
      </w:r>
      <w:r w:rsidR="00B5385E" w:rsidRPr="00D65BC9">
        <w:rPr>
          <w:rFonts w:ascii="宋体" w:hAnsi="宋体" w:hint="eastAsia"/>
          <w:bCs/>
          <w:kern w:val="0"/>
          <w:szCs w:val="21"/>
        </w:rPr>
        <w:t>采购文件</w:t>
      </w:r>
      <w:r w:rsidRPr="00D65BC9">
        <w:rPr>
          <w:rFonts w:ascii="宋体" w:hAnsi="宋体" w:hint="eastAsia"/>
          <w:szCs w:val="21"/>
        </w:rPr>
        <w:t>封面分别注明正本、副本，并在封套的封口处加盖</w:t>
      </w:r>
      <w:r w:rsidR="00B94F96" w:rsidRPr="00D65BC9">
        <w:rPr>
          <w:rFonts w:ascii="宋体" w:hAnsi="宋体" w:hint="eastAsia"/>
          <w:szCs w:val="21"/>
        </w:rPr>
        <w:t>响应人</w:t>
      </w:r>
      <w:r w:rsidRPr="00D65BC9">
        <w:rPr>
          <w:rFonts w:ascii="宋体" w:hAnsi="宋体" w:hint="eastAsia"/>
          <w:szCs w:val="21"/>
        </w:rPr>
        <w:t>单位公章）。</w:t>
      </w:r>
    </w:p>
    <w:p w:rsidR="005E25A3" w:rsidRPr="00D65BC9" w:rsidRDefault="00621742">
      <w:pPr>
        <w:widowControl/>
        <w:spacing w:line="360" w:lineRule="auto"/>
        <w:jc w:val="left"/>
        <w:rPr>
          <w:rFonts w:ascii="宋体" w:hAnsi="宋体"/>
          <w:szCs w:val="21"/>
        </w:rPr>
      </w:pPr>
      <w:r w:rsidRPr="00D65BC9">
        <w:rPr>
          <w:rFonts w:ascii="宋体" w:hAnsi="宋体" w:hint="eastAsia"/>
          <w:szCs w:val="21"/>
        </w:rPr>
        <w:t>②电子</w:t>
      </w:r>
      <w:r w:rsidR="00974CB3" w:rsidRPr="00D65BC9">
        <w:rPr>
          <w:rFonts w:ascii="宋体" w:hAnsi="宋体" w:hint="eastAsia"/>
          <w:bCs/>
          <w:kern w:val="0"/>
          <w:szCs w:val="21"/>
        </w:rPr>
        <w:t>采购文件</w:t>
      </w:r>
      <w:r w:rsidRPr="00D65BC9">
        <w:rPr>
          <w:rFonts w:ascii="宋体" w:hAnsi="宋体" w:hint="eastAsia"/>
          <w:szCs w:val="21"/>
        </w:rPr>
        <w:t>（盖章扫描版）一式壹份，以U盘的形式</w:t>
      </w:r>
      <w:r w:rsidRPr="00D65BC9">
        <w:rPr>
          <w:rFonts w:ascii="宋体" w:hAnsi="宋体" w:hint="eastAsia"/>
          <w:b/>
          <w:bCs/>
          <w:color w:val="FF0000"/>
          <w:sz w:val="24"/>
          <w:szCs w:val="24"/>
        </w:rPr>
        <w:t>单独包装</w:t>
      </w:r>
      <w:r w:rsidRPr="00D65BC9">
        <w:rPr>
          <w:rFonts w:ascii="宋体" w:hAnsi="宋体" w:hint="eastAsia"/>
          <w:szCs w:val="21"/>
        </w:rPr>
        <w:t>并加贴封条。</w:t>
      </w:r>
    </w:p>
    <w:p w:rsidR="005E25A3" w:rsidRPr="00D65BC9" w:rsidRDefault="00621742">
      <w:pPr>
        <w:widowControl/>
        <w:spacing w:line="360" w:lineRule="auto"/>
        <w:jc w:val="left"/>
        <w:rPr>
          <w:rFonts w:ascii="宋体" w:hAnsi="宋体"/>
          <w:szCs w:val="21"/>
        </w:rPr>
      </w:pPr>
      <w:r w:rsidRPr="00D65BC9">
        <w:rPr>
          <w:rFonts w:ascii="宋体" w:hAnsi="宋体" w:hint="eastAsia"/>
          <w:szCs w:val="21"/>
        </w:rPr>
        <w:t>③</w:t>
      </w:r>
      <w:r w:rsidR="00B94F96" w:rsidRPr="00D65BC9">
        <w:rPr>
          <w:rFonts w:ascii="宋体" w:hAnsi="宋体" w:hint="eastAsia"/>
          <w:szCs w:val="21"/>
        </w:rPr>
        <w:t>响应人</w:t>
      </w:r>
      <w:r w:rsidRPr="00D65BC9">
        <w:rPr>
          <w:rFonts w:ascii="宋体" w:hAnsi="宋体" w:hint="eastAsia"/>
          <w:szCs w:val="21"/>
        </w:rPr>
        <w:t>于</w:t>
      </w:r>
      <w:r w:rsidR="004B4664" w:rsidRPr="00D65BC9">
        <w:rPr>
          <w:rFonts w:ascii="宋体" w:hAnsi="宋体" w:hint="eastAsia"/>
          <w:bCs/>
          <w:kern w:val="0"/>
          <w:szCs w:val="21"/>
        </w:rPr>
        <w:t>采购</w:t>
      </w:r>
      <w:r w:rsidRPr="00D65BC9">
        <w:rPr>
          <w:rFonts w:ascii="宋体" w:hAnsi="宋体" w:hint="eastAsia"/>
          <w:szCs w:val="21"/>
        </w:rPr>
        <w:t>文件目录前添加评分项目</w:t>
      </w:r>
      <w:r w:rsidRPr="00D65BC9">
        <w:rPr>
          <w:rFonts w:ascii="宋体" w:hAnsi="宋体" w:hint="eastAsia"/>
          <w:b/>
          <w:bCs/>
          <w:color w:val="FF0000"/>
          <w:sz w:val="24"/>
          <w:szCs w:val="24"/>
        </w:rPr>
        <w:t>页码索引</w:t>
      </w:r>
      <w:r w:rsidRPr="00D65BC9">
        <w:rPr>
          <w:rFonts w:ascii="宋体" w:hAnsi="宋体" w:hint="eastAsia"/>
          <w:szCs w:val="21"/>
        </w:rPr>
        <w:t>。</w:t>
      </w:r>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3．下列情况之一者，</w:t>
      </w:r>
      <w:r w:rsidR="00DD2D7B" w:rsidRPr="00D65BC9">
        <w:rPr>
          <w:rFonts w:ascii="宋体" w:hAnsi="宋体" w:hint="eastAsia"/>
          <w:bCs/>
          <w:kern w:val="0"/>
          <w:szCs w:val="21"/>
        </w:rPr>
        <w:t>采购文件</w:t>
      </w:r>
      <w:r w:rsidRPr="00D65BC9">
        <w:rPr>
          <w:rFonts w:ascii="宋体" w:hAnsi="宋体" w:hint="eastAsia"/>
          <w:bCs/>
          <w:szCs w:val="21"/>
        </w:rPr>
        <w:t>视为无效：</w:t>
      </w:r>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1）</w:t>
      </w:r>
      <w:r w:rsidR="00DD2D7B" w:rsidRPr="00D65BC9">
        <w:rPr>
          <w:rFonts w:ascii="宋体" w:hAnsi="宋体" w:hint="eastAsia"/>
          <w:bCs/>
          <w:szCs w:val="21"/>
        </w:rPr>
        <w:t>响应</w:t>
      </w:r>
      <w:r w:rsidRPr="00D65BC9">
        <w:rPr>
          <w:rFonts w:ascii="宋体" w:hAnsi="宋体" w:hint="eastAsia"/>
          <w:bCs/>
          <w:szCs w:val="21"/>
        </w:rPr>
        <w:t>价</w:t>
      </w:r>
      <w:r w:rsidR="005D7BBB" w:rsidRPr="00D65BC9">
        <w:rPr>
          <w:rFonts w:ascii="宋体" w:hAnsi="宋体" w:hint="eastAsia"/>
          <w:bCs/>
          <w:szCs w:val="21"/>
        </w:rPr>
        <w:t>格</w:t>
      </w:r>
      <w:r w:rsidRPr="00D65BC9">
        <w:rPr>
          <w:rFonts w:ascii="宋体" w:hAnsi="宋体" w:hint="eastAsia"/>
          <w:bCs/>
          <w:szCs w:val="21"/>
        </w:rPr>
        <w:t>高于预算价</w:t>
      </w:r>
      <w:r w:rsidR="00630374" w:rsidRPr="00D65BC9">
        <w:rPr>
          <w:rFonts w:ascii="宋体" w:hAnsi="宋体" w:hint="eastAsia"/>
          <w:bCs/>
          <w:szCs w:val="21"/>
        </w:rPr>
        <w:t>。</w:t>
      </w:r>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2）</w:t>
      </w:r>
      <w:bookmarkStart w:id="11" w:name="OLE_LINK10"/>
      <w:bookmarkStart w:id="12" w:name="OLE_LINK11"/>
      <w:r w:rsidR="00DD2D7B" w:rsidRPr="00D65BC9">
        <w:rPr>
          <w:rFonts w:ascii="宋体" w:hAnsi="宋体" w:hint="eastAsia"/>
          <w:bCs/>
          <w:szCs w:val="21"/>
        </w:rPr>
        <w:t>采购文件</w:t>
      </w:r>
      <w:bookmarkEnd w:id="11"/>
      <w:bookmarkEnd w:id="12"/>
      <w:r w:rsidRPr="00D65BC9">
        <w:rPr>
          <w:rFonts w:ascii="宋体" w:hAnsi="宋体" w:hint="eastAsia"/>
          <w:bCs/>
          <w:szCs w:val="21"/>
        </w:rPr>
        <w:t>未密封或逾期送达</w:t>
      </w:r>
      <w:bookmarkStart w:id="13" w:name="OLE_LINK15"/>
      <w:r w:rsidRPr="00D65BC9">
        <w:rPr>
          <w:rFonts w:ascii="宋体" w:hAnsi="宋体" w:hint="eastAsia"/>
          <w:bCs/>
          <w:szCs w:val="21"/>
        </w:rPr>
        <w:t>。</w:t>
      </w:r>
      <w:bookmarkEnd w:id="13"/>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3）</w:t>
      </w:r>
      <w:r w:rsidR="00DD2D7B" w:rsidRPr="00D65BC9">
        <w:rPr>
          <w:rFonts w:ascii="宋体" w:hAnsi="宋体" w:hint="eastAsia"/>
          <w:bCs/>
          <w:kern w:val="0"/>
          <w:szCs w:val="21"/>
        </w:rPr>
        <w:t>采购文件</w:t>
      </w:r>
      <w:r w:rsidRPr="00D65BC9">
        <w:rPr>
          <w:rFonts w:ascii="宋体" w:hAnsi="宋体" w:hint="eastAsia"/>
          <w:bCs/>
          <w:szCs w:val="21"/>
        </w:rPr>
        <w:t>未按规定加盖本单位公章。</w:t>
      </w:r>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4）法人代表未在法定代表人证明书上签字或盖章；法人代表、受委托人未在授权委托书上签字、盖章。</w:t>
      </w:r>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5）对</w:t>
      </w:r>
      <w:r w:rsidR="00DD2D7B" w:rsidRPr="00D65BC9">
        <w:rPr>
          <w:rFonts w:ascii="宋体" w:hAnsi="宋体" w:hint="eastAsia"/>
          <w:bCs/>
          <w:kern w:val="0"/>
          <w:szCs w:val="21"/>
        </w:rPr>
        <w:t>采购文件</w:t>
      </w:r>
      <w:r w:rsidRPr="00D65BC9">
        <w:rPr>
          <w:rFonts w:ascii="宋体" w:hAnsi="宋体" w:hint="eastAsia"/>
          <w:bCs/>
          <w:szCs w:val="21"/>
        </w:rPr>
        <w:t>的相关要求无具体的承诺（如</w:t>
      </w:r>
      <w:r w:rsidRPr="00D65BC9">
        <w:rPr>
          <w:rFonts w:ascii="宋体" w:hAnsi="宋体"/>
          <w:bCs/>
          <w:szCs w:val="21"/>
        </w:rPr>
        <w:t>未提供信用中国查询报告、未实质响应服务要求等</w:t>
      </w:r>
      <w:r w:rsidRPr="00D65BC9">
        <w:rPr>
          <w:rFonts w:ascii="宋体" w:hAnsi="宋体" w:hint="eastAsia"/>
          <w:bCs/>
          <w:szCs w:val="21"/>
        </w:rPr>
        <w:t>）。</w:t>
      </w:r>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6）未按</w:t>
      </w:r>
      <w:r w:rsidR="00025CA8" w:rsidRPr="00D65BC9">
        <w:rPr>
          <w:rFonts w:ascii="宋体" w:hAnsi="宋体" w:hint="eastAsia"/>
          <w:bCs/>
          <w:szCs w:val="21"/>
        </w:rPr>
        <w:t>采购</w:t>
      </w:r>
      <w:r w:rsidRPr="00D65BC9">
        <w:rPr>
          <w:rFonts w:ascii="宋体" w:hAnsi="宋体" w:hint="eastAsia"/>
          <w:bCs/>
          <w:szCs w:val="21"/>
        </w:rPr>
        <w:t>文件要求制作</w:t>
      </w:r>
      <w:bookmarkStart w:id="14" w:name="OLE_LINK16"/>
      <w:bookmarkStart w:id="15" w:name="OLE_LINK17"/>
      <w:r w:rsidR="00025CA8" w:rsidRPr="00D65BC9">
        <w:rPr>
          <w:rFonts w:ascii="宋体" w:hAnsi="宋体" w:hint="eastAsia"/>
          <w:bCs/>
          <w:szCs w:val="21"/>
        </w:rPr>
        <w:t>响应文件</w:t>
      </w:r>
      <w:bookmarkEnd w:id="14"/>
      <w:bookmarkEnd w:id="15"/>
      <w:r w:rsidRPr="00D65BC9">
        <w:rPr>
          <w:rFonts w:ascii="宋体" w:hAnsi="宋体" w:hint="eastAsia"/>
          <w:bCs/>
          <w:szCs w:val="21"/>
        </w:rPr>
        <w:t>。</w:t>
      </w:r>
    </w:p>
    <w:p w:rsidR="005E25A3" w:rsidRPr="00D65BC9" w:rsidRDefault="00621742">
      <w:pPr>
        <w:widowControl/>
        <w:spacing w:line="360" w:lineRule="auto"/>
        <w:jc w:val="left"/>
        <w:rPr>
          <w:rFonts w:ascii="宋体" w:hAnsi="宋体"/>
          <w:szCs w:val="21"/>
        </w:rPr>
      </w:pPr>
      <w:r w:rsidRPr="00D65BC9">
        <w:rPr>
          <w:rFonts w:ascii="宋体" w:hAnsi="宋体" w:hint="eastAsia"/>
          <w:bCs/>
          <w:szCs w:val="21"/>
        </w:rPr>
        <w:t>7）</w:t>
      </w:r>
      <w:r w:rsidR="00025CA8" w:rsidRPr="00D65BC9">
        <w:rPr>
          <w:rFonts w:ascii="宋体" w:hAnsi="宋体" w:hint="eastAsia"/>
          <w:bCs/>
          <w:kern w:val="0"/>
          <w:szCs w:val="21"/>
        </w:rPr>
        <w:t>响应文件</w:t>
      </w:r>
      <w:r w:rsidRPr="00D65BC9">
        <w:rPr>
          <w:rFonts w:ascii="宋体" w:hAnsi="宋体" w:hint="eastAsia"/>
          <w:bCs/>
          <w:szCs w:val="21"/>
        </w:rPr>
        <w:t>字迹模糊或内容自相矛盾。</w:t>
      </w:r>
    </w:p>
    <w:p w:rsidR="005E25A3" w:rsidRPr="00D65BC9" w:rsidRDefault="00621742">
      <w:pPr>
        <w:pStyle w:val="a6"/>
        <w:numPr>
          <w:ilvl w:val="0"/>
          <w:numId w:val="2"/>
        </w:numPr>
        <w:spacing w:line="360" w:lineRule="auto"/>
        <w:ind w:firstLineChars="0"/>
        <w:jc w:val="left"/>
        <w:rPr>
          <w:rFonts w:ascii="宋体" w:hAnsi="宋体"/>
          <w:b/>
          <w:szCs w:val="21"/>
        </w:rPr>
      </w:pPr>
      <w:r w:rsidRPr="00D65BC9">
        <w:rPr>
          <w:rFonts w:ascii="宋体" w:hAnsi="宋体" w:hint="eastAsia"/>
          <w:b/>
          <w:szCs w:val="21"/>
        </w:rPr>
        <w:t>递交</w:t>
      </w:r>
      <w:bookmarkStart w:id="16" w:name="OLE_LINK18"/>
      <w:r w:rsidR="0025292A" w:rsidRPr="00D65BC9">
        <w:rPr>
          <w:rFonts w:ascii="宋体" w:hAnsi="宋体" w:hint="eastAsia"/>
          <w:b/>
          <w:szCs w:val="21"/>
        </w:rPr>
        <w:t>响应</w:t>
      </w:r>
      <w:bookmarkEnd w:id="16"/>
      <w:r w:rsidR="00DD2D7B" w:rsidRPr="00D65BC9">
        <w:rPr>
          <w:rFonts w:ascii="宋体" w:hAnsi="宋体" w:hint="eastAsia"/>
          <w:b/>
          <w:szCs w:val="21"/>
        </w:rPr>
        <w:t>文件</w:t>
      </w:r>
      <w:r w:rsidRPr="00D65BC9">
        <w:rPr>
          <w:rFonts w:ascii="宋体" w:hAnsi="宋体" w:hint="eastAsia"/>
          <w:b/>
          <w:szCs w:val="21"/>
        </w:rPr>
        <w:t>时间、</w:t>
      </w:r>
      <w:r w:rsidR="00DD2D7B" w:rsidRPr="00D65BC9">
        <w:rPr>
          <w:rFonts w:ascii="宋体" w:hAnsi="宋体" w:hint="eastAsia"/>
          <w:b/>
          <w:szCs w:val="21"/>
        </w:rPr>
        <w:t>递交</w:t>
      </w:r>
      <w:r w:rsidRPr="00D65BC9">
        <w:rPr>
          <w:rFonts w:ascii="宋体" w:hAnsi="宋体" w:hint="eastAsia"/>
          <w:b/>
          <w:szCs w:val="21"/>
        </w:rPr>
        <w:t>截止时间、开标时间及地点：</w:t>
      </w:r>
    </w:p>
    <w:p w:rsidR="005E25A3" w:rsidRPr="00D65BC9" w:rsidRDefault="00621742">
      <w:pPr>
        <w:widowControl/>
        <w:spacing w:line="360" w:lineRule="auto"/>
        <w:jc w:val="left"/>
        <w:rPr>
          <w:rFonts w:ascii="宋体" w:hAnsi="宋体"/>
          <w:szCs w:val="21"/>
        </w:rPr>
      </w:pPr>
      <w:r w:rsidRPr="00D65BC9">
        <w:rPr>
          <w:rFonts w:ascii="宋体" w:hAnsi="宋体" w:hint="eastAsia"/>
          <w:szCs w:val="21"/>
        </w:rPr>
        <w:t>1. 递交</w:t>
      </w:r>
      <w:r w:rsidR="00C339F0" w:rsidRPr="00D65BC9">
        <w:rPr>
          <w:rFonts w:ascii="宋体" w:hAnsi="宋体" w:hint="eastAsia"/>
          <w:szCs w:val="21"/>
        </w:rPr>
        <w:t>响应</w:t>
      </w:r>
      <w:r w:rsidRPr="00D65BC9">
        <w:rPr>
          <w:rFonts w:ascii="宋体" w:hAnsi="宋体" w:hint="eastAsia"/>
          <w:szCs w:val="21"/>
        </w:rPr>
        <w:t>文件时间地点：</w:t>
      </w:r>
      <w:r w:rsidR="00EF3071">
        <w:rPr>
          <w:rFonts w:ascii="宋体" w:hAnsi="宋体" w:hint="eastAsia"/>
          <w:kern w:val="0"/>
          <w:szCs w:val="21"/>
          <w:highlight w:val="yellow"/>
        </w:rPr>
        <w:t>2026年3月11日8:30（北京时间），中仪大厦10层1004会议室，递交文件截止时间：2026年3月11日 9:00</w:t>
      </w:r>
      <w:r w:rsidRPr="00D65BC9">
        <w:rPr>
          <w:rFonts w:ascii="宋体" w:hAnsi="宋体" w:hint="eastAsia"/>
          <w:szCs w:val="21"/>
        </w:rPr>
        <w:t>逾期送达或未密封的</w:t>
      </w:r>
      <w:r w:rsidR="00C339F0" w:rsidRPr="00D65BC9">
        <w:rPr>
          <w:rFonts w:ascii="宋体" w:hAnsi="宋体" w:hint="eastAsia"/>
          <w:szCs w:val="21"/>
        </w:rPr>
        <w:t>响应</w:t>
      </w:r>
      <w:r w:rsidRPr="00D65BC9">
        <w:rPr>
          <w:rFonts w:ascii="宋体" w:hAnsi="宋体" w:hint="eastAsia"/>
          <w:szCs w:val="21"/>
        </w:rPr>
        <w:t>文件恕不接受。</w:t>
      </w:r>
    </w:p>
    <w:p w:rsidR="005E25A3" w:rsidRPr="00D65BC9" w:rsidRDefault="00621742">
      <w:pPr>
        <w:widowControl/>
        <w:spacing w:line="360" w:lineRule="auto"/>
        <w:jc w:val="left"/>
        <w:rPr>
          <w:ins w:id="17" w:author="式 兩儀" w:date="2025-03-17T09:23:00Z"/>
          <w:rFonts w:ascii="宋体" w:hAnsi="宋体"/>
          <w:szCs w:val="21"/>
        </w:rPr>
      </w:pPr>
      <w:r w:rsidRPr="00D65BC9">
        <w:rPr>
          <w:rFonts w:ascii="宋体" w:hAnsi="宋体" w:hint="eastAsia"/>
          <w:szCs w:val="21"/>
        </w:rPr>
        <w:t>2.联系人：</w:t>
      </w:r>
      <w:r w:rsidR="002D0F0F" w:rsidRPr="00D65BC9">
        <w:rPr>
          <w:rFonts w:ascii="宋体" w:hAnsi="宋体" w:hint="eastAsia"/>
          <w:szCs w:val="21"/>
        </w:rPr>
        <w:t>鞠</w:t>
      </w:r>
      <w:r w:rsidRPr="00D65BC9">
        <w:rPr>
          <w:rFonts w:ascii="宋体" w:hAnsi="宋体" w:hint="eastAsia"/>
          <w:szCs w:val="21"/>
        </w:rPr>
        <w:t>老师 88317043</w:t>
      </w:r>
    </w:p>
    <w:p w:rsidR="0043201F" w:rsidRPr="00D65BC9" w:rsidRDefault="0043201F" w:rsidP="0043201F">
      <w:pPr>
        <w:widowControl/>
        <w:spacing w:line="360" w:lineRule="auto"/>
        <w:jc w:val="left"/>
        <w:rPr>
          <w:rFonts w:ascii="宋体" w:hAnsi="宋体"/>
          <w:szCs w:val="21"/>
        </w:rPr>
      </w:pPr>
      <w:r w:rsidRPr="00D65BC9">
        <w:rPr>
          <w:rFonts w:ascii="宋体" w:hAnsi="宋体" w:hint="eastAsia"/>
          <w:szCs w:val="21"/>
        </w:rPr>
        <w:t>3.凡对本次采购提出询问及质疑，请与</w:t>
      </w:r>
      <w:r w:rsidR="00BC1AB4" w:rsidRPr="00D65BC9">
        <w:rPr>
          <w:rFonts w:ascii="宋体" w:hAnsi="宋体" w:hint="eastAsia"/>
          <w:szCs w:val="21"/>
        </w:rPr>
        <w:t>鞠</w:t>
      </w:r>
      <w:r w:rsidRPr="00D65BC9">
        <w:rPr>
          <w:rFonts w:ascii="宋体" w:hAnsi="宋体" w:hint="eastAsia"/>
          <w:szCs w:val="21"/>
        </w:rPr>
        <w:t>老师联系。</w:t>
      </w:r>
    </w:p>
    <w:p w:rsidR="0043201F" w:rsidRPr="00D65BC9" w:rsidRDefault="0043201F" w:rsidP="0043201F">
      <w:pPr>
        <w:widowControl/>
        <w:spacing w:line="360" w:lineRule="auto"/>
        <w:jc w:val="left"/>
        <w:rPr>
          <w:rFonts w:ascii="宋体" w:hAnsi="宋体"/>
          <w:szCs w:val="21"/>
        </w:rPr>
      </w:pPr>
      <w:r w:rsidRPr="00D65BC9">
        <w:rPr>
          <w:rFonts w:ascii="宋体" w:hAnsi="宋体" w:hint="eastAsia"/>
          <w:szCs w:val="21"/>
        </w:rPr>
        <w:lastRenderedPageBreak/>
        <w:t>（1）</w:t>
      </w:r>
      <w:r w:rsidRPr="00D65BC9">
        <w:rPr>
          <w:rFonts w:ascii="宋体" w:hAnsi="宋体" w:hint="eastAsia"/>
          <w:szCs w:val="21"/>
        </w:rPr>
        <w:tab/>
        <w:t>对院内采购文件的质疑</w:t>
      </w:r>
    </w:p>
    <w:p w:rsidR="0043201F" w:rsidRPr="00D65BC9" w:rsidRDefault="0043201F" w:rsidP="0043201F">
      <w:pPr>
        <w:widowControl/>
        <w:spacing w:line="360" w:lineRule="auto"/>
        <w:jc w:val="left"/>
        <w:rPr>
          <w:rFonts w:ascii="宋体" w:hAnsi="宋体"/>
          <w:szCs w:val="21"/>
        </w:rPr>
      </w:pPr>
      <w:r w:rsidRPr="00D65BC9">
        <w:rPr>
          <w:rFonts w:ascii="宋体" w:hAnsi="宋体" w:hint="eastAsia"/>
          <w:szCs w:val="21"/>
        </w:rPr>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43201F" w:rsidRPr="00D65BC9" w:rsidRDefault="0043201F" w:rsidP="0043201F">
      <w:pPr>
        <w:widowControl/>
        <w:spacing w:line="360" w:lineRule="auto"/>
        <w:jc w:val="left"/>
        <w:rPr>
          <w:rFonts w:ascii="宋体" w:hAnsi="宋体"/>
          <w:szCs w:val="21"/>
        </w:rPr>
      </w:pPr>
      <w:r w:rsidRPr="00D65BC9">
        <w:rPr>
          <w:rFonts w:ascii="宋体" w:hAnsi="宋体" w:hint="eastAsia"/>
          <w:szCs w:val="21"/>
        </w:rPr>
        <w:t>（2）</w:t>
      </w:r>
      <w:r w:rsidRPr="00D65BC9">
        <w:rPr>
          <w:rFonts w:ascii="宋体" w:hAnsi="宋体" w:hint="eastAsia"/>
          <w:szCs w:val="21"/>
        </w:rPr>
        <w:tab/>
        <w:t>对中标结果的质疑</w:t>
      </w:r>
    </w:p>
    <w:p w:rsidR="0043201F" w:rsidRPr="00D65BC9" w:rsidRDefault="0043201F" w:rsidP="0043201F">
      <w:pPr>
        <w:widowControl/>
        <w:spacing w:line="360" w:lineRule="auto"/>
        <w:jc w:val="left"/>
        <w:rPr>
          <w:rFonts w:ascii="宋体" w:hAnsi="宋体"/>
          <w:szCs w:val="21"/>
        </w:rPr>
      </w:pPr>
      <w:r w:rsidRPr="00D65BC9">
        <w:rPr>
          <w:rFonts w:ascii="宋体" w:hAnsi="宋体" w:hint="eastAsia"/>
          <w:szCs w:val="21"/>
        </w:rPr>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5E25A3" w:rsidRPr="00D65BC9" w:rsidRDefault="00621742">
      <w:pPr>
        <w:pStyle w:val="a6"/>
        <w:numPr>
          <w:ilvl w:val="0"/>
          <w:numId w:val="2"/>
        </w:numPr>
        <w:spacing w:line="360" w:lineRule="auto"/>
        <w:ind w:firstLineChars="0"/>
        <w:jc w:val="left"/>
        <w:rPr>
          <w:rFonts w:ascii="宋体" w:hAnsi="宋体"/>
          <w:b/>
          <w:szCs w:val="21"/>
        </w:rPr>
      </w:pPr>
      <w:r w:rsidRPr="00D65BC9">
        <w:rPr>
          <w:rFonts w:ascii="宋体" w:hAnsi="宋体" w:hint="eastAsia"/>
          <w:b/>
          <w:szCs w:val="21"/>
        </w:rPr>
        <w:t>评分细则</w:t>
      </w:r>
    </w:p>
    <w:tbl>
      <w:tblPr>
        <w:tblStyle w:val="TableGrid"/>
        <w:tblW w:w="9640" w:type="dxa"/>
        <w:tblInd w:w="-441"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10"/>
        <w:gridCol w:w="709"/>
        <w:gridCol w:w="2249"/>
        <w:gridCol w:w="5245"/>
        <w:gridCol w:w="727"/>
      </w:tblGrid>
      <w:tr w:rsidR="005E25A3" w:rsidRPr="00D65BC9" w:rsidTr="00E66B8A">
        <w:trPr>
          <w:trHeight w:val="353"/>
        </w:trPr>
        <w:tc>
          <w:tcPr>
            <w:tcW w:w="710" w:type="dxa"/>
          </w:tcPr>
          <w:p w:rsidR="005E25A3" w:rsidRPr="00D65BC9" w:rsidRDefault="00621742">
            <w:pPr>
              <w:spacing w:line="360" w:lineRule="auto"/>
              <w:ind w:left="52"/>
            </w:pPr>
            <w:r w:rsidRPr="00D65BC9">
              <w:t>序号</w:t>
            </w:r>
          </w:p>
        </w:tc>
        <w:tc>
          <w:tcPr>
            <w:tcW w:w="709" w:type="dxa"/>
          </w:tcPr>
          <w:p w:rsidR="005E25A3" w:rsidRPr="00D65BC9" w:rsidRDefault="00621742">
            <w:pPr>
              <w:spacing w:line="360" w:lineRule="auto"/>
              <w:ind w:left="38"/>
            </w:pPr>
            <w:r w:rsidRPr="00D65BC9">
              <w:t>分值</w:t>
            </w:r>
          </w:p>
        </w:tc>
        <w:tc>
          <w:tcPr>
            <w:tcW w:w="2249" w:type="dxa"/>
          </w:tcPr>
          <w:p w:rsidR="005E25A3" w:rsidRPr="00D65BC9" w:rsidRDefault="00621742">
            <w:pPr>
              <w:spacing w:line="360" w:lineRule="auto"/>
              <w:ind w:right="106"/>
              <w:jc w:val="center"/>
            </w:pPr>
            <w:r w:rsidRPr="00D65BC9">
              <w:t>评分因素分项</w:t>
            </w:r>
          </w:p>
        </w:tc>
        <w:tc>
          <w:tcPr>
            <w:tcW w:w="5245" w:type="dxa"/>
          </w:tcPr>
          <w:p w:rsidR="005E25A3" w:rsidRPr="00D65BC9" w:rsidRDefault="00621742">
            <w:pPr>
              <w:spacing w:line="360" w:lineRule="auto"/>
              <w:ind w:right="106"/>
              <w:jc w:val="center"/>
            </w:pPr>
            <w:r w:rsidRPr="00D65BC9">
              <w:t>评分标准</w:t>
            </w:r>
          </w:p>
        </w:tc>
        <w:tc>
          <w:tcPr>
            <w:tcW w:w="727" w:type="dxa"/>
          </w:tcPr>
          <w:p w:rsidR="005E25A3" w:rsidRPr="00D65BC9" w:rsidRDefault="005E25A3">
            <w:pPr>
              <w:spacing w:line="360" w:lineRule="auto"/>
              <w:ind w:right="106"/>
              <w:jc w:val="center"/>
            </w:pPr>
          </w:p>
        </w:tc>
      </w:tr>
      <w:tr w:rsidR="005E25A3" w:rsidRPr="00D65BC9" w:rsidTr="00E66B8A">
        <w:trPr>
          <w:trHeight w:val="1090"/>
        </w:trPr>
        <w:tc>
          <w:tcPr>
            <w:tcW w:w="710" w:type="dxa"/>
            <w:vAlign w:val="center"/>
          </w:tcPr>
          <w:p w:rsidR="005E25A3" w:rsidRPr="00D65BC9" w:rsidRDefault="00621742">
            <w:pPr>
              <w:spacing w:line="360" w:lineRule="auto"/>
              <w:ind w:left="52"/>
            </w:pPr>
            <w:r w:rsidRPr="00D65BC9">
              <w:t>价格</w:t>
            </w:r>
          </w:p>
        </w:tc>
        <w:tc>
          <w:tcPr>
            <w:tcW w:w="709" w:type="dxa"/>
            <w:vAlign w:val="center"/>
          </w:tcPr>
          <w:p w:rsidR="005E25A3" w:rsidRPr="00D65BC9" w:rsidRDefault="00621742">
            <w:pPr>
              <w:spacing w:line="360" w:lineRule="auto"/>
              <w:rPr>
                <w:lang w:eastAsia="zh-CN"/>
              </w:rPr>
            </w:pPr>
            <w:r w:rsidRPr="00D65BC9">
              <w:rPr>
                <w:rFonts w:ascii="宋体" w:hAnsi="宋体" w:cs="Calibri" w:hint="eastAsia"/>
              </w:rPr>
              <w:t>3</w:t>
            </w:r>
            <w:r w:rsidRPr="00D65BC9">
              <w:rPr>
                <w:rFonts w:ascii="Calibri" w:eastAsia="Calibri" w:hAnsi="Calibri" w:cs="Calibri"/>
              </w:rPr>
              <w:t>0</w:t>
            </w:r>
          </w:p>
        </w:tc>
        <w:tc>
          <w:tcPr>
            <w:tcW w:w="2249" w:type="dxa"/>
            <w:vAlign w:val="center"/>
          </w:tcPr>
          <w:p w:rsidR="005E25A3" w:rsidRPr="00D65BC9" w:rsidRDefault="00621742">
            <w:pPr>
              <w:spacing w:line="360" w:lineRule="auto"/>
            </w:pPr>
            <w:r w:rsidRPr="00D65BC9">
              <w:t>评标价格</w:t>
            </w:r>
          </w:p>
        </w:tc>
        <w:tc>
          <w:tcPr>
            <w:tcW w:w="5245" w:type="dxa"/>
          </w:tcPr>
          <w:p w:rsidR="005E25A3" w:rsidRPr="00D65BC9" w:rsidRDefault="00621742">
            <w:pPr>
              <w:spacing w:line="360" w:lineRule="auto"/>
              <w:rPr>
                <w:lang w:eastAsia="zh-CN"/>
              </w:rPr>
            </w:pPr>
            <w:r w:rsidRPr="00D65BC9">
              <w:rPr>
                <w:lang w:eastAsia="zh-CN"/>
              </w:rPr>
              <w:t>评标价格分数</w:t>
            </w:r>
            <w:r w:rsidRPr="00D65BC9">
              <w:rPr>
                <w:rFonts w:ascii="Calibri" w:eastAsia="Calibri" w:hAnsi="Calibri" w:cs="Calibri"/>
                <w:lang w:eastAsia="zh-CN"/>
              </w:rPr>
              <w:t>=</w:t>
            </w:r>
            <w:r w:rsidRPr="00D65BC9">
              <w:rPr>
                <w:lang w:eastAsia="zh-CN"/>
              </w:rPr>
              <w:t>（评标基准价</w:t>
            </w:r>
            <w:r w:rsidRPr="00D65BC9">
              <w:rPr>
                <w:rFonts w:ascii="Calibri" w:eastAsia="Calibri" w:hAnsi="Calibri" w:cs="Calibri"/>
                <w:lang w:eastAsia="zh-CN"/>
              </w:rPr>
              <w:t>/</w:t>
            </w:r>
            <w:r w:rsidRPr="00D65BC9">
              <w:rPr>
                <w:lang w:eastAsia="zh-CN"/>
              </w:rPr>
              <w:t>投标报价）</w:t>
            </w:r>
            <w:r w:rsidRPr="00D65BC9">
              <w:rPr>
                <w:rFonts w:ascii="Calibri" w:eastAsia="Calibri" w:hAnsi="Calibri" w:cs="Calibri"/>
                <w:lang w:eastAsia="zh-CN"/>
              </w:rPr>
              <w:t>×</w:t>
            </w:r>
            <w:r w:rsidRPr="00D65BC9">
              <w:rPr>
                <w:lang w:eastAsia="zh-CN"/>
              </w:rPr>
              <w:t>价格权重（</w:t>
            </w:r>
            <w:r w:rsidRPr="00D65BC9">
              <w:rPr>
                <w:rFonts w:ascii="宋体" w:hAnsi="宋体" w:cs="Calibri" w:hint="eastAsia"/>
                <w:lang w:eastAsia="zh-CN"/>
              </w:rPr>
              <w:t>30</w:t>
            </w:r>
            <w:r w:rsidRPr="00D65BC9">
              <w:rPr>
                <w:rFonts w:ascii="Calibri" w:eastAsia="Calibri" w:hAnsi="Calibri" w:cs="Calibri"/>
                <w:lang w:eastAsia="zh-CN"/>
              </w:rPr>
              <w:t>%</w:t>
            </w:r>
            <w:r w:rsidRPr="00D65BC9">
              <w:rPr>
                <w:lang w:eastAsia="zh-CN"/>
              </w:rPr>
              <w:t>）</w:t>
            </w:r>
            <w:r w:rsidRPr="00D65BC9">
              <w:rPr>
                <w:rFonts w:ascii="Calibri" w:eastAsia="Calibri" w:hAnsi="Calibri" w:cs="Calibri"/>
                <w:lang w:eastAsia="zh-CN"/>
              </w:rPr>
              <w:t>×100</w:t>
            </w:r>
          </w:p>
          <w:p w:rsidR="005E25A3" w:rsidRPr="00D65BC9" w:rsidRDefault="00621742">
            <w:pPr>
              <w:spacing w:line="360" w:lineRule="auto"/>
              <w:rPr>
                <w:lang w:eastAsia="zh-CN"/>
              </w:rPr>
            </w:pPr>
            <w:r w:rsidRPr="00D65BC9">
              <w:rPr>
                <w:lang w:eastAsia="zh-CN"/>
              </w:rPr>
              <w:t>备注：实质性响应</w:t>
            </w:r>
            <w:r w:rsidR="001A11CD" w:rsidRPr="00D65BC9">
              <w:rPr>
                <w:rFonts w:hint="eastAsia"/>
                <w:lang w:eastAsia="zh-CN"/>
              </w:rPr>
              <w:t>采购</w:t>
            </w:r>
            <w:r w:rsidRPr="00D65BC9">
              <w:rPr>
                <w:lang w:eastAsia="zh-CN"/>
              </w:rPr>
              <w:t>文件要求且价格低的投标报价为评标基准价</w:t>
            </w:r>
          </w:p>
        </w:tc>
        <w:tc>
          <w:tcPr>
            <w:tcW w:w="727" w:type="dxa"/>
          </w:tcPr>
          <w:p w:rsidR="005E25A3" w:rsidRPr="00D65BC9" w:rsidRDefault="005E25A3">
            <w:pPr>
              <w:spacing w:line="360" w:lineRule="auto"/>
              <w:rPr>
                <w:lang w:eastAsia="zh-CN"/>
              </w:rPr>
            </w:pPr>
          </w:p>
        </w:tc>
      </w:tr>
      <w:tr w:rsidR="00EC2817" w:rsidRPr="00D65BC9" w:rsidTr="00E66B8A">
        <w:trPr>
          <w:trHeight w:val="1104"/>
        </w:trPr>
        <w:tc>
          <w:tcPr>
            <w:tcW w:w="710" w:type="dxa"/>
            <w:vMerge w:val="restart"/>
            <w:vAlign w:val="center"/>
          </w:tcPr>
          <w:p w:rsidR="00EC2817" w:rsidRPr="00D65BC9" w:rsidRDefault="00EC2817" w:rsidP="00EC2817">
            <w:pPr>
              <w:spacing w:line="360" w:lineRule="auto"/>
              <w:jc w:val="center"/>
            </w:pPr>
            <w:r w:rsidRPr="00D65BC9">
              <w:t>商务部分</w:t>
            </w:r>
          </w:p>
        </w:tc>
        <w:tc>
          <w:tcPr>
            <w:tcW w:w="709" w:type="dxa"/>
            <w:vMerge w:val="restart"/>
            <w:vAlign w:val="center"/>
          </w:tcPr>
          <w:p w:rsidR="00EC2817" w:rsidRPr="00D65BC9" w:rsidRDefault="002273CA" w:rsidP="00EC2817">
            <w:pPr>
              <w:spacing w:line="360" w:lineRule="auto"/>
              <w:rPr>
                <w:lang w:eastAsia="zh-CN"/>
              </w:rPr>
            </w:pPr>
            <w:r>
              <w:rPr>
                <w:rFonts w:ascii="Calibri" w:hAnsi="Calibri" w:cs="Calibri" w:hint="eastAsia"/>
                <w:lang w:eastAsia="zh-CN"/>
              </w:rPr>
              <w:t>15</w:t>
            </w:r>
          </w:p>
        </w:tc>
        <w:tc>
          <w:tcPr>
            <w:tcW w:w="2249" w:type="dxa"/>
            <w:vAlign w:val="center"/>
          </w:tcPr>
          <w:p w:rsidR="00EC2817" w:rsidRPr="00D65BC9" w:rsidRDefault="00B94F96" w:rsidP="00D15ACA">
            <w:pPr>
              <w:spacing w:line="360" w:lineRule="auto"/>
              <w:rPr>
                <w:color w:val="000000" w:themeColor="text1"/>
                <w:lang w:eastAsia="zh-CN"/>
              </w:rPr>
            </w:pPr>
            <w:r w:rsidRPr="00D65BC9">
              <w:rPr>
                <w:rFonts w:ascii="宋体" w:hAnsi="宋体" w:cs="宋体" w:hint="eastAsia"/>
                <w:color w:val="000000" w:themeColor="text1"/>
                <w:szCs w:val="21"/>
                <w:lang w:eastAsia="zh-CN"/>
              </w:rPr>
              <w:t>响应人</w:t>
            </w:r>
            <w:r w:rsidR="00EC2817" w:rsidRPr="00D65BC9">
              <w:rPr>
                <w:rFonts w:ascii="宋体" w:hAnsi="宋体" w:cs="宋体" w:hint="eastAsia"/>
                <w:color w:val="000000" w:themeColor="text1"/>
                <w:szCs w:val="21"/>
                <w:lang w:eastAsia="zh-CN"/>
              </w:rPr>
              <w:t>完成类似项目业绩情况（</w:t>
            </w:r>
            <w:r w:rsidR="00D15ACA" w:rsidRPr="00D65BC9">
              <w:rPr>
                <w:rFonts w:ascii="宋体" w:hAnsi="宋体" w:cs="Calibri" w:hint="eastAsia"/>
                <w:color w:val="000000" w:themeColor="text1"/>
                <w:szCs w:val="21"/>
                <w:lang w:eastAsia="zh-CN"/>
              </w:rPr>
              <w:t>10</w:t>
            </w:r>
            <w:r w:rsidR="00EC2817" w:rsidRPr="00D65BC9">
              <w:rPr>
                <w:rFonts w:ascii="宋体" w:hAnsi="宋体" w:cs="宋体" w:hint="eastAsia"/>
                <w:color w:val="000000" w:themeColor="text1"/>
                <w:szCs w:val="21"/>
                <w:lang w:eastAsia="zh-CN"/>
              </w:rPr>
              <w:t>分）</w:t>
            </w:r>
          </w:p>
        </w:tc>
        <w:tc>
          <w:tcPr>
            <w:tcW w:w="5245" w:type="dxa"/>
            <w:vAlign w:val="center"/>
          </w:tcPr>
          <w:p w:rsidR="00EC2817" w:rsidRPr="00D65BC9" w:rsidRDefault="00B94F96" w:rsidP="00D15ACA">
            <w:pPr>
              <w:spacing w:line="360" w:lineRule="auto"/>
              <w:rPr>
                <w:color w:val="000000" w:themeColor="text1"/>
                <w:lang w:eastAsia="zh-CN"/>
              </w:rPr>
            </w:pPr>
            <w:r w:rsidRPr="00D65BC9">
              <w:rPr>
                <w:rFonts w:ascii="宋体" w:hAnsi="宋体" w:cs="宋体" w:hint="eastAsia"/>
                <w:color w:val="000000" w:themeColor="text1"/>
                <w:szCs w:val="21"/>
                <w:lang w:eastAsia="zh-CN"/>
              </w:rPr>
              <w:t>响应人</w:t>
            </w:r>
            <w:r w:rsidR="00EC2817" w:rsidRPr="00D65BC9">
              <w:rPr>
                <w:rFonts w:ascii="宋体" w:hAnsi="宋体" w:cs="宋体" w:hint="eastAsia"/>
                <w:color w:val="000000" w:themeColor="text1"/>
                <w:szCs w:val="21"/>
                <w:lang w:eastAsia="zh-CN"/>
              </w:rPr>
              <w:t>近三年内（202</w:t>
            </w:r>
            <w:r w:rsidR="003143A8" w:rsidRPr="00D65BC9">
              <w:rPr>
                <w:rFonts w:ascii="宋体" w:hAnsi="宋体" w:cs="宋体" w:hint="eastAsia"/>
                <w:color w:val="000000" w:themeColor="text1"/>
                <w:szCs w:val="21"/>
                <w:lang w:eastAsia="zh-CN"/>
              </w:rPr>
              <w:t>3</w:t>
            </w:r>
            <w:r w:rsidR="00EC2817" w:rsidRPr="00D65BC9">
              <w:rPr>
                <w:rFonts w:ascii="宋体" w:hAnsi="宋体" w:cs="宋体" w:hint="eastAsia"/>
                <w:color w:val="000000" w:themeColor="text1"/>
                <w:szCs w:val="21"/>
                <w:lang w:eastAsia="zh-CN"/>
              </w:rPr>
              <w:t>年至今）类似服务项目业绩（须提供</w:t>
            </w:r>
            <w:r w:rsidR="00EC2817" w:rsidRPr="00D65BC9">
              <w:rPr>
                <w:rFonts w:ascii="宋体" w:hAnsi="宋体" w:cs="宋体"/>
                <w:color w:val="000000" w:themeColor="text1"/>
                <w:szCs w:val="21"/>
                <w:lang w:eastAsia="zh-CN"/>
              </w:rPr>
              <w:t>合同</w:t>
            </w:r>
            <w:r w:rsidR="00EC2817" w:rsidRPr="00D65BC9">
              <w:rPr>
                <w:rFonts w:ascii="宋体" w:hAnsi="宋体" w:cs="宋体" w:hint="eastAsia"/>
                <w:color w:val="000000" w:themeColor="text1"/>
                <w:szCs w:val="21"/>
                <w:lang w:eastAsia="zh-CN"/>
              </w:rPr>
              <w:t>首页</w:t>
            </w:r>
            <w:r w:rsidR="00F947E1">
              <w:rPr>
                <w:rFonts w:ascii="宋体" w:hAnsi="宋体" w:cs="宋体" w:hint="eastAsia"/>
                <w:color w:val="000000" w:themeColor="text1"/>
                <w:szCs w:val="21"/>
                <w:lang w:eastAsia="zh-CN"/>
              </w:rPr>
              <w:t>、金额页</w:t>
            </w:r>
            <w:r w:rsidR="00EC2817" w:rsidRPr="00D65BC9">
              <w:rPr>
                <w:rFonts w:ascii="宋体" w:hAnsi="宋体" w:cs="宋体" w:hint="eastAsia"/>
                <w:color w:val="000000" w:themeColor="text1"/>
                <w:szCs w:val="21"/>
                <w:lang w:eastAsia="zh-CN"/>
              </w:rPr>
              <w:t>及盖章页复印件，并加盖本单位公章），提供一个得</w:t>
            </w:r>
            <w:r w:rsidR="00D15ACA" w:rsidRPr="00D65BC9">
              <w:rPr>
                <w:rFonts w:ascii="宋体" w:hAnsi="宋体" w:cs="宋体" w:hint="eastAsia"/>
                <w:color w:val="000000" w:themeColor="text1"/>
                <w:szCs w:val="21"/>
                <w:lang w:eastAsia="zh-CN"/>
              </w:rPr>
              <w:t>5</w:t>
            </w:r>
            <w:r w:rsidR="00EC2817" w:rsidRPr="00D65BC9">
              <w:rPr>
                <w:rFonts w:ascii="宋体" w:hAnsi="宋体" w:cs="宋体" w:hint="eastAsia"/>
                <w:color w:val="000000" w:themeColor="text1"/>
                <w:szCs w:val="21"/>
                <w:lang w:eastAsia="zh-CN"/>
              </w:rPr>
              <w:t>分，最多</w:t>
            </w:r>
            <w:r w:rsidR="00D15ACA" w:rsidRPr="00D65BC9">
              <w:rPr>
                <w:rFonts w:ascii="宋体" w:hAnsi="宋体" w:cs="宋体" w:hint="eastAsia"/>
                <w:color w:val="000000" w:themeColor="text1"/>
                <w:szCs w:val="21"/>
                <w:lang w:eastAsia="zh-CN"/>
              </w:rPr>
              <w:t>10</w:t>
            </w:r>
            <w:r w:rsidR="00EC2817" w:rsidRPr="00D65BC9">
              <w:rPr>
                <w:rFonts w:ascii="宋体" w:hAnsi="宋体" w:cs="宋体" w:hint="eastAsia"/>
                <w:color w:val="000000" w:themeColor="text1"/>
                <w:szCs w:val="21"/>
                <w:lang w:eastAsia="zh-CN"/>
              </w:rPr>
              <w:t>分。</w:t>
            </w:r>
          </w:p>
        </w:tc>
        <w:tc>
          <w:tcPr>
            <w:tcW w:w="727" w:type="dxa"/>
          </w:tcPr>
          <w:p w:rsidR="00EC2817" w:rsidRPr="00D65BC9" w:rsidRDefault="00EC2817" w:rsidP="00EC2817">
            <w:pPr>
              <w:spacing w:line="360" w:lineRule="auto"/>
              <w:rPr>
                <w:lang w:eastAsia="zh-CN"/>
              </w:rPr>
            </w:pPr>
          </w:p>
        </w:tc>
      </w:tr>
      <w:tr w:rsidR="00EC2817" w:rsidRPr="00D65BC9" w:rsidTr="00E66B8A">
        <w:trPr>
          <w:trHeight w:val="1104"/>
        </w:trPr>
        <w:tc>
          <w:tcPr>
            <w:tcW w:w="710" w:type="dxa"/>
            <w:vMerge/>
            <w:vAlign w:val="center"/>
          </w:tcPr>
          <w:p w:rsidR="00EC2817" w:rsidRPr="00D65BC9" w:rsidRDefault="00EC2817" w:rsidP="00EC2817">
            <w:pPr>
              <w:spacing w:line="360" w:lineRule="auto"/>
              <w:jc w:val="center"/>
              <w:rPr>
                <w:lang w:eastAsia="zh-CN"/>
              </w:rPr>
            </w:pPr>
          </w:p>
        </w:tc>
        <w:tc>
          <w:tcPr>
            <w:tcW w:w="709" w:type="dxa"/>
            <w:vMerge/>
            <w:vAlign w:val="center"/>
          </w:tcPr>
          <w:p w:rsidR="00EC2817" w:rsidRPr="00D65BC9" w:rsidRDefault="00EC2817" w:rsidP="00EC2817">
            <w:pPr>
              <w:spacing w:line="360" w:lineRule="auto"/>
              <w:rPr>
                <w:rFonts w:ascii="Calibri" w:hAnsi="Calibri" w:cs="Calibri"/>
                <w:lang w:eastAsia="zh-CN"/>
              </w:rPr>
            </w:pPr>
          </w:p>
        </w:tc>
        <w:tc>
          <w:tcPr>
            <w:tcW w:w="2249" w:type="dxa"/>
            <w:vAlign w:val="center"/>
          </w:tcPr>
          <w:p w:rsidR="00EC2817" w:rsidRPr="00D65BC9" w:rsidRDefault="00B94F96" w:rsidP="00405EAD">
            <w:pPr>
              <w:spacing w:line="360" w:lineRule="auto"/>
              <w:rPr>
                <w:lang w:eastAsia="zh-CN"/>
              </w:rPr>
            </w:pPr>
            <w:bookmarkStart w:id="18" w:name="OLE_LINK29"/>
            <w:r w:rsidRPr="00D65BC9">
              <w:rPr>
                <w:rFonts w:ascii="宋体" w:hAnsi="宋体" w:cs="宋体" w:hint="eastAsia"/>
                <w:color w:val="000000"/>
                <w:szCs w:val="21"/>
                <w:lang w:eastAsia="zh-CN"/>
              </w:rPr>
              <w:t>响应人</w:t>
            </w:r>
            <w:bookmarkEnd w:id="18"/>
            <w:r w:rsidR="00EC2817" w:rsidRPr="00D65BC9">
              <w:rPr>
                <w:rFonts w:ascii="宋体" w:hAnsi="宋体" w:cs="宋体" w:hint="eastAsia"/>
                <w:color w:val="000000"/>
                <w:szCs w:val="21"/>
                <w:lang w:eastAsia="zh-CN"/>
              </w:rPr>
              <w:t>资质评价（</w:t>
            </w:r>
            <w:r w:rsidR="00405EAD">
              <w:rPr>
                <w:rFonts w:ascii="宋体" w:hAnsi="宋体" w:cs="宋体" w:hint="eastAsia"/>
                <w:color w:val="000000"/>
                <w:szCs w:val="21"/>
                <w:lang w:eastAsia="zh-CN"/>
              </w:rPr>
              <w:t>5</w:t>
            </w:r>
            <w:r w:rsidR="00EC2817" w:rsidRPr="00D65BC9">
              <w:rPr>
                <w:rFonts w:ascii="宋体" w:hAnsi="宋体" w:cs="宋体" w:hint="eastAsia"/>
                <w:color w:val="000000"/>
                <w:szCs w:val="21"/>
                <w:lang w:eastAsia="zh-CN"/>
              </w:rPr>
              <w:t>分）</w:t>
            </w:r>
          </w:p>
        </w:tc>
        <w:tc>
          <w:tcPr>
            <w:tcW w:w="5245" w:type="dxa"/>
            <w:vAlign w:val="center"/>
          </w:tcPr>
          <w:p w:rsidR="00405EAD" w:rsidRDefault="00405EAD" w:rsidP="00405EAD">
            <w:pPr>
              <w:tabs>
                <w:tab w:val="left" w:pos="945"/>
                <w:tab w:val="left" w:pos="1155"/>
                <w:tab w:val="left" w:pos="2940"/>
              </w:tabs>
              <w:spacing w:line="420" w:lineRule="exact"/>
              <w:jc w:val="left"/>
              <w:rPr>
                <w:rFonts w:ascii="宋体" w:hAnsi="宋体"/>
                <w:color w:val="000000"/>
                <w:sz w:val="24"/>
                <w:szCs w:val="24"/>
                <w:lang w:eastAsia="zh-CN"/>
              </w:rPr>
            </w:pPr>
            <w:r>
              <w:rPr>
                <w:rFonts w:ascii="宋体" w:hAnsi="宋体" w:cs="宋体" w:hint="eastAsia"/>
                <w:color w:val="000000"/>
                <w:szCs w:val="21"/>
                <w:lang w:eastAsia="zh-CN"/>
              </w:rPr>
              <w:t>响应人</w:t>
            </w:r>
            <w:r>
              <w:rPr>
                <w:rFonts w:ascii="宋体" w:hAnsi="宋体" w:hint="eastAsia"/>
                <w:bCs/>
                <w:color w:val="000000"/>
                <w:sz w:val="24"/>
                <w:szCs w:val="24"/>
                <w:lang w:eastAsia="zh-CN"/>
              </w:rPr>
              <w:t>具有有效期内的ISO9001质量管理体系认证证书得5分</w:t>
            </w:r>
            <w:r>
              <w:rPr>
                <w:rFonts w:ascii="宋体" w:hAnsi="宋体" w:hint="eastAsia"/>
                <w:color w:val="000000"/>
                <w:sz w:val="24"/>
                <w:szCs w:val="24"/>
                <w:lang w:eastAsia="zh-CN"/>
              </w:rPr>
              <w:t>。</w:t>
            </w:r>
          </w:p>
          <w:p w:rsidR="00EC2817" w:rsidRPr="00D65BC9" w:rsidRDefault="00405EAD" w:rsidP="00405EAD">
            <w:pPr>
              <w:spacing w:line="360" w:lineRule="auto"/>
              <w:rPr>
                <w:lang w:eastAsia="zh-CN"/>
              </w:rPr>
            </w:pPr>
            <w:r>
              <w:rPr>
                <w:rFonts w:hint="eastAsia"/>
                <w:color w:val="000000" w:themeColor="text1"/>
                <w:lang w:eastAsia="zh-CN"/>
              </w:rPr>
              <w:t>注：须提供证书复印件加盖公章，否则不予认可注</w:t>
            </w:r>
          </w:p>
        </w:tc>
        <w:tc>
          <w:tcPr>
            <w:tcW w:w="727" w:type="dxa"/>
          </w:tcPr>
          <w:p w:rsidR="00EC2817" w:rsidRPr="00D65BC9" w:rsidRDefault="00EC2817" w:rsidP="00EC2817">
            <w:pPr>
              <w:spacing w:line="360" w:lineRule="auto"/>
              <w:rPr>
                <w:lang w:eastAsia="zh-CN"/>
              </w:rPr>
            </w:pPr>
          </w:p>
        </w:tc>
      </w:tr>
      <w:tr w:rsidR="00AB51FC" w:rsidRPr="00D65BC9" w:rsidTr="00E66B8A">
        <w:trPr>
          <w:trHeight w:val="1105"/>
        </w:trPr>
        <w:tc>
          <w:tcPr>
            <w:tcW w:w="710" w:type="dxa"/>
            <w:vMerge w:val="restart"/>
            <w:vAlign w:val="center"/>
          </w:tcPr>
          <w:p w:rsidR="00AB51FC" w:rsidRPr="00D65BC9" w:rsidRDefault="00AB51FC" w:rsidP="00EC2817">
            <w:pPr>
              <w:spacing w:line="360" w:lineRule="auto"/>
              <w:jc w:val="center"/>
            </w:pPr>
            <w:bookmarkStart w:id="19" w:name="_GoBack" w:colFirst="2" w:colLast="3"/>
            <w:r w:rsidRPr="00D65BC9">
              <w:t>技术部分</w:t>
            </w:r>
          </w:p>
        </w:tc>
        <w:tc>
          <w:tcPr>
            <w:tcW w:w="709" w:type="dxa"/>
            <w:vMerge w:val="restart"/>
            <w:vAlign w:val="center"/>
          </w:tcPr>
          <w:p w:rsidR="00AB51FC" w:rsidRPr="00D65BC9" w:rsidRDefault="00AB51FC" w:rsidP="002273CA">
            <w:pPr>
              <w:spacing w:line="360" w:lineRule="auto"/>
              <w:rPr>
                <w:rFonts w:eastAsiaTheme="minorEastAsia"/>
                <w:lang w:eastAsia="zh-CN"/>
              </w:rPr>
            </w:pPr>
            <w:r w:rsidRPr="00D65BC9">
              <w:rPr>
                <w:rFonts w:ascii="Calibri" w:eastAsiaTheme="minorEastAsia" w:hAnsi="Calibri" w:cs="Calibri" w:hint="eastAsia"/>
                <w:lang w:eastAsia="zh-CN"/>
              </w:rPr>
              <w:t>5</w:t>
            </w:r>
            <w:r w:rsidR="002273CA">
              <w:rPr>
                <w:rFonts w:ascii="Calibri" w:eastAsiaTheme="minorEastAsia" w:hAnsi="Calibri" w:cs="Calibri" w:hint="eastAsia"/>
                <w:lang w:eastAsia="zh-CN"/>
              </w:rPr>
              <w:t>5</w:t>
            </w:r>
          </w:p>
        </w:tc>
        <w:tc>
          <w:tcPr>
            <w:tcW w:w="2249" w:type="dxa"/>
            <w:vAlign w:val="center"/>
          </w:tcPr>
          <w:p w:rsidR="00AB51FC" w:rsidRPr="00D65BC9" w:rsidRDefault="00AB51FC" w:rsidP="005B5643">
            <w:pPr>
              <w:spacing w:line="370" w:lineRule="atLeast"/>
              <w:rPr>
                <w:rFonts w:ascii="宋体" w:hAnsi="宋体" w:cs="宋体"/>
                <w:color w:val="000000" w:themeColor="text1"/>
                <w:szCs w:val="21"/>
                <w:lang w:eastAsia="zh-CN"/>
              </w:rPr>
            </w:pPr>
            <w:bookmarkStart w:id="20" w:name="OLE_LINK26"/>
            <w:r w:rsidRPr="00D65BC9">
              <w:rPr>
                <w:rFonts w:ascii="宋体" w:hAnsi="宋体" w:cs="宋体" w:hint="eastAsia"/>
                <w:color w:val="000000" w:themeColor="text1"/>
                <w:szCs w:val="21"/>
                <w:lang w:eastAsia="zh-CN"/>
              </w:rPr>
              <w:t>对响应人整体服务方案的评价</w:t>
            </w:r>
            <w:bookmarkEnd w:id="20"/>
            <w:r w:rsidRPr="00D65BC9">
              <w:rPr>
                <w:rFonts w:ascii="宋体" w:hAnsi="宋体" w:cs="宋体" w:hint="eastAsia"/>
                <w:color w:val="000000" w:themeColor="text1"/>
                <w:szCs w:val="21"/>
                <w:lang w:eastAsia="zh-CN"/>
              </w:rPr>
              <w:t>（15分）</w:t>
            </w:r>
          </w:p>
        </w:tc>
        <w:tc>
          <w:tcPr>
            <w:tcW w:w="5245" w:type="dxa"/>
            <w:vAlign w:val="center"/>
          </w:tcPr>
          <w:p w:rsidR="00AB51FC" w:rsidRPr="00D65BC9" w:rsidRDefault="00AC1700" w:rsidP="005B5643">
            <w:pPr>
              <w:spacing w:line="370" w:lineRule="atLeast"/>
              <w:ind w:leftChars="114" w:left="239"/>
              <w:rPr>
                <w:rFonts w:ascii="宋体" w:hAnsi="宋体" w:cs="宋体"/>
                <w:color w:val="000000" w:themeColor="text1"/>
                <w:szCs w:val="21"/>
                <w:lang w:eastAsia="zh-CN"/>
              </w:rPr>
            </w:pPr>
            <w:r w:rsidRPr="00D65BC9">
              <w:rPr>
                <w:rFonts w:ascii="宋体" w:hAnsi="宋体" w:cs="宋体" w:hint="eastAsia"/>
                <w:color w:val="000000" w:themeColor="text1"/>
                <w:szCs w:val="21"/>
                <w:lang w:eastAsia="zh-CN"/>
              </w:rPr>
              <w:t>对响应人整体服务方案的评价：</w:t>
            </w:r>
            <w:r w:rsidR="00AB51FC" w:rsidRPr="00D65BC9">
              <w:rPr>
                <w:rFonts w:ascii="宋体" w:hAnsi="宋体" w:cs="宋体" w:hint="eastAsia"/>
                <w:color w:val="000000" w:themeColor="text1"/>
                <w:szCs w:val="21"/>
                <w:lang w:eastAsia="zh-CN"/>
              </w:rPr>
              <w:t xml:space="preserve">                     </w:t>
            </w:r>
          </w:p>
          <w:p w:rsidR="00AB51FC" w:rsidRPr="00D65BC9" w:rsidRDefault="00AB51FC" w:rsidP="005B5643">
            <w:pPr>
              <w:spacing w:line="370" w:lineRule="atLeast"/>
              <w:rPr>
                <w:rFonts w:ascii="宋体" w:hAnsi="宋体" w:cs="宋体"/>
                <w:color w:val="000000" w:themeColor="text1"/>
                <w:szCs w:val="21"/>
                <w:lang w:eastAsia="zh-CN"/>
              </w:rPr>
            </w:pPr>
            <w:r w:rsidRPr="00D65BC9">
              <w:rPr>
                <w:rFonts w:ascii="宋体" w:hAnsi="宋体" w:cs="宋体" w:hint="eastAsia"/>
                <w:color w:val="000000" w:themeColor="text1"/>
                <w:szCs w:val="21"/>
                <w:lang w:eastAsia="zh-CN"/>
              </w:rPr>
              <w:t>（1）整体技术方案完整、科学合理、针对性强，有清晰的架构示意图和规划示意图，同时针对项目实施过程中遇到的问题及因素有充分的可行建议和措施，并能完全满足要求的得15分；</w:t>
            </w:r>
          </w:p>
          <w:p w:rsidR="00AB51FC" w:rsidRPr="00D65BC9" w:rsidRDefault="00AB51FC" w:rsidP="005B5643">
            <w:pPr>
              <w:spacing w:line="370" w:lineRule="atLeast"/>
              <w:rPr>
                <w:rFonts w:ascii="宋体" w:hAnsi="宋体" w:cs="宋体"/>
                <w:color w:val="000000" w:themeColor="text1"/>
                <w:szCs w:val="21"/>
                <w:lang w:eastAsia="zh-CN"/>
              </w:rPr>
            </w:pPr>
            <w:r w:rsidRPr="00D65BC9">
              <w:rPr>
                <w:rFonts w:ascii="宋体" w:hAnsi="宋体" w:cs="宋体" w:hint="eastAsia"/>
                <w:color w:val="000000" w:themeColor="text1"/>
                <w:szCs w:val="21"/>
                <w:lang w:eastAsia="zh-CN"/>
              </w:rPr>
              <w:t>（2）整体技术方案</w:t>
            </w:r>
            <w:r w:rsidR="003143A8" w:rsidRPr="00D65BC9">
              <w:rPr>
                <w:rFonts w:ascii="宋体" w:hAnsi="宋体" w:cs="宋体" w:hint="eastAsia"/>
                <w:color w:val="000000" w:themeColor="text1"/>
                <w:szCs w:val="21"/>
                <w:lang w:eastAsia="zh-CN"/>
              </w:rPr>
              <w:t>基本完整</w:t>
            </w:r>
            <w:r w:rsidRPr="00D65BC9">
              <w:rPr>
                <w:rFonts w:ascii="宋体" w:hAnsi="宋体" w:cs="宋体" w:hint="eastAsia"/>
                <w:color w:val="000000" w:themeColor="text1"/>
                <w:szCs w:val="21"/>
                <w:lang w:eastAsia="zh-CN"/>
              </w:rPr>
              <w:t>、内容</w:t>
            </w:r>
            <w:r w:rsidR="003143A8" w:rsidRPr="00D65BC9">
              <w:rPr>
                <w:rFonts w:ascii="宋体" w:hAnsi="宋体" w:cs="宋体" w:hint="eastAsia"/>
                <w:color w:val="000000" w:themeColor="text1"/>
                <w:szCs w:val="21"/>
                <w:lang w:eastAsia="zh-CN"/>
              </w:rPr>
              <w:t>基本</w:t>
            </w:r>
            <w:r w:rsidRPr="00D65BC9">
              <w:rPr>
                <w:rFonts w:ascii="宋体" w:hAnsi="宋体" w:cs="宋体" w:hint="eastAsia"/>
                <w:color w:val="000000" w:themeColor="text1"/>
                <w:szCs w:val="21"/>
                <w:lang w:eastAsia="zh-CN"/>
              </w:rPr>
              <w:t>详细、</w:t>
            </w:r>
            <w:r w:rsidR="00A970E6" w:rsidRPr="00D65BC9">
              <w:rPr>
                <w:rFonts w:ascii="宋体" w:hAnsi="宋体" w:cs="宋体" w:hint="eastAsia"/>
                <w:color w:val="000000" w:themeColor="text1"/>
                <w:szCs w:val="21"/>
                <w:lang w:eastAsia="zh-CN"/>
              </w:rPr>
              <w:t>但</w:t>
            </w:r>
            <w:r w:rsidRPr="00D65BC9">
              <w:rPr>
                <w:rFonts w:ascii="宋体" w:hAnsi="宋体" w:cs="宋体" w:hint="eastAsia"/>
                <w:color w:val="000000" w:themeColor="text1"/>
                <w:szCs w:val="21"/>
                <w:lang w:eastAsia="zh-CN"/>
              </w:rPr>
              <w:t>没有清晰的架构示意图和规划示意图，可操作性不够强，</w:t>
            </w:r>
            <w:bookmarkStart w:id="21" w:name="OLE_LINK12"/>
            <w:r w:rsidRPr="00D65BC9">
              <w:rPr>
                <w:rFonts w:ascii="宋体" w:hAnsi="宋体" w:cs="宋体" w:hint="eastAsia"/>
                <w:color w:val="000000" w:themeColor="text1"/>
                <w:szCs w:val="21"/>
                <w:lang w:eastAsia="zh-CN"/>
              </w:rPr>
              <w:t>基本</w:t>
            </w:r>
            <w:bookmarkEnd w:id="21"/>
            <w:r w:rsidRPr="00D65BC9">
              <w:rPr>
                <w:rFonts w:ascii="宋体" w:hAnsi="宋体" w:cs="宋体" w:hint="eastAsia"/>
                <w:color w:val="000000" w:themeColor="text1"/>
                <w:szCs w:val="21"/>
                <w:lang w:eastAsia="zh-CN"/>
              </w:rPr>
              <w:t>合理可行，基本满足要求的得10分；</w:t>
            </w:r>
          </w:p>
          <w:p w:rsidR="00AB51FC" w:rsidRPr="00D65BC9" w:rsidRDefault="00AB51FC" w:rsidP="005B5643">
            <w:pPr>
              <w:spacing w:line="370" w:lineRule="atLeast"/>
              <w:rPr>
                <w:rFonts w:ascii="宋体" w:hAnsi="宋体" w:cs="宋体"/>
                <w:color w:val="000000" w:themeColor="text1"/>
                <w:szCs w:val="21"/>
                <w:lang w:eastAsia="zh-CN"/>
              </w:rPr>
            </w:pPr>
            <w:r w:rsidRPr="00D65BC9">
              <w:rPr>
                <w:rFonts w:ascii="宋体" w:hAnsi="宋体" w:cs="宋体" w:hint="eastAsia"/>
                <w:color w:val="000000" w:themeColor="text1"/>
                <w:szCs w:val="21"/>
                <w:lang w:eastAsia="zh-CN"/>
              </w:rPr>
              <w:t>（3）整体技术方案简单、思路不够清晰，有明显的缺项，不能满足要求的得5分；</w:t>
            </w:r>
          </w:p>
          <w:p w:rsidR="00AB51FC" w:rsidRPr="00D65BC9" w:rsidRDefault="00A469FD" w:rsidP="005B5643">
            <w:pPr>
              <w:spacing w:line="370" w:lineRule="atLeast"/>
              <w:rPr>
                <w:rFonts w:ascii="宋体" w:hAnsi="宋体" w:cs="宋体"/>
                <w:color w:val="000000" w:themeColor="text1"/>
                <w:szCs w:val="21"/>
                <w:lang w:eastAsia="zh-CN"/>
              </w:rPr>
            </w:pPr>
            <w:r w:rsidRPr="00D65BC9">
              <w:rPr>
                <w:rFonts w:ascii="宋体" w:hAnsi="宋体" w:cs="宋体" w:hint="eastAsia"/>
                <w:color w:val="000000" w:themeColor="text1"/>
                <w:szCs w:val="21"/>
                <w:lang w:eastAsia="zh-CN"/>
              </w:rPr>
              <w:t>未提供</w:t>
            </w:r>
            <w:r w:rsidR="00AB51FC" w:rsidRPr="00D65BC9">
              <w:rPr>
                <w:rFonts w:ascii="宋体" w:hAnsi="宋体" w:cs="宋体" w:hint="eastAsia"/>
                <w:color w:val="000000" w:themeColor="text1"/>
                <w:szCs w:val="21"/>
                <w:lang w:eastAsia="zh-CN"/>
              </w:rPr>
              <w:t>得</w:t>
            </w:r>
            <w:r w:rsidRPr="00D65BC9">
              <w:rPr>
                <w:rFonts w:ascii="宋体" w:hAnsi="宋体" w:cs="宋体" w:hint="eastAsia"/>
                <w:color w:val="000000" w:themeColor="text1"/>
                <w:szCs w:val="21"/>
                <w:lang w:eastAsia="zh-CN"/>
              </w:rPr>
              <w:t>0</w:t>
            </w:r>
            <w:r w:rsidR="00AB51FC" w:rsidRPr="00D65BC9">
              <w:rPr>
                <w:rFonts w:ascii="宋体" w:hAnsi="宋体" w:cs="宋体" w:hint="eastAsia"/>
                <w:color w:val="000000" w:themeColor="text1"/>
                <w:szCs w:val="21"/>
                <w:lang w:eastAsia="zh-CN"/>
              </w:rPr>
              <w:t>分。</w:t>
            </w:r>
          </w:p>
        </w:tc>
        <w:tc>
          <w:tcPr>
            <w:tcW w:w="727" w:type="dxa"/>
          </w:tcPr>
          <w:p w:rsidR="00AB51FC" w:rsidRPr="00D65BC9" w:rsidRDefault="00AB51FC" w:rsidP="00EC2817">
            <w:pPr>
              <w:spacing w:line="360" w:lineRule="auto"/>
              <w:rPr>
                <w:lang w:eastAsia="zh-CN"/>
              </w:rPr>
            </w:pPr>
          </w:p>
        </w:tc>
      </w:tr>
      <w:tr w:rsidR="00AB51FC" w:rsidRPr="00D65BC9" w:rsidTr="00E66B8A">
        <w:trPr>
          <w:trHeight w:val="1110"/>
        </w:trPr>
        <w:tc>
          <w:tcPr>
            <w:tcW w:w="710" w:type="dxa"/>
            <w:vMerge/>
          </w:tcPr>
          <w:p w:rsidR="00AB51FC" w:rsidRPr="00D65BC9" w:rsidRDefault="00AB51FC" w:rsidP="00EC2817">
            <w:pPr>
              <w:spacing w:after="160" w:line="360" w:lineRule="auto"/>
              <w:rPr>
                <w:lang w:eastAsia="zh-CN"/>
              </w:rPr>
            </w:pPr>
          </w:p>
        </w:tc>
        <w:tc>
          <w:tcPr>
            <w:tcW w:w="709" w:type="dxa"/>
            <w:vMerge/>
          </w:tcPr>
          <w:p w:rsidR="00AB51FC" w:rsidRPr="00D65BC9" w:rsidRDefault="00AB51FC" w:rsidP="00EC2817">
            <w:pPr>
              <w:spacing w:after="160" w:line="360" w:lineRule="auto"/>
              <w:rPr>
                <w:lang w:eastAsia="zh-CN"/>
              </w:rPr>
            </w:pPr>
          </w:p>
        </w:tc>
        <w:tc>
          <w:tcPr>
            <w:tcW w:w="2249" w:type="dxa"/>
            <w:vAlign w:val="center"/>
          </w:tcPr>
          <w:p w:rsidR="00AB51FC" w:rsidRPr="00D65BC9" w:rsidRDefault="00AB51FC" w:rsidP="00405EAD">
            <w:pPr>
              <w:spacing w:line="370" w:lineRule="atLeast"/>
              <w:rPr>
                <w:rFonts w:ascii="宋体" w:hAnsi="宋体" w:cs="宋体"/>
                <w:color w:val="000000" w:themeColor="text1"/>
                <w:szCs w:val="21"/>
                <w:lang w:eastAsia="zh-CN"/>
              </w:rPr>
            </w:pPr>
            <w:r w:rsidRPr="00D65BC9">
              <w:rPr>
                <w:rFonts w:ascii="宋体" w:hAnsi="宋体" w:cs="宋体" w:hint="eastAsia"/>
                <w:color w:val="000000" w:themeColor="text1"/>
                <w:szCs w:val="21"/>
                <w:lang w:eastAsia="zh-CN"/>
              </w:rPr>
              <w:t>对</w:t>
            </w:r>
            <w:bookmarkStart w:id="22" w:name="OLE_LINK14"/>
            <w:r w:rsidRPr="00D65BC9">
              <w:rPr>
                <w:rFonts w:ascii="宋体" w:hAnsi="宋体" w:cs="宋体" w:hint="eastAsia"/>
                <w:color w:val="000000" w:themeColor="text1"/>
                <w:szCs w:val="21"/>
                <w:lang w:eastAsia="zh-CN"/>
              </w:rPr>
              <w:t>响应人</w:t>
            </w:r>
            <w:bookmarkEnd w:id="22"/>
            <w:r w:rsidRPr="00D65BC9">
              <w:rPr>
                <w:rFonts w:ascii="宋体" w:hAnsi="宋体" w:cs="宋体" w:hint="eastAsia"/>
                <w:color w:val="000000" w:themeColor="text1"/>
                <w:szCs w:val="21"/>
                <w:lang w:eastAsia="zh-CN"/>
              </w:rPr>
              <w:t>拟投入项目团队的评价（</w:t>
            </w:r>
            <w:r w:rsidR="00405EAD">
              <w:rPr>
                <w:rFonts w:ascii="宋体" w:hAnsi="宋体" w:cs="宋体" w:hint="eastAsia"/>
                <w:color w:val="000000" w:themeColor="text1"/>
                <w:szCs w:val="21"/>
                <w:lang w:eastAsia="zh-CN"/>
              </w:rPr>
              <w:t>20</w:t>
            </w:r>
            <w:r w:rsidRPr="00D65BC9">
              <w:rPr>
                <w:rFonts w:ascii="宋体" w:hAnsi="宋体" w:cs="宋体" w:hint="eastAsia"/>
                <w:color w:val="000000" w:themeColor="text1"/>
                <w:szCs w:val="21"/>
                <w:lang w:eastAsia="zh-CN"/>
              </w:rPr>
              <w:t>分）</w:t>
            </w:r>
          </w:p>
        </w:tc>
        <w:tc>
          <w:tcPr>
            <w:tcW w:w="5245" w:type="dxa"/>
            <w:vAlign w:val="center"/>
          </w:tcPr>
          <w:p w:rsidR="005F2EC6" w:rsidRDefault="005F2EC6" w:rsidP="005B5643">
            <w:pPr>
              <w:widowControl/>
              <w:spacing w:line="370" w:lineRule="atLeast"/>
              <w:jc w:val="left"/>
              <w:rPr>
                <w:lang w:eastAsia="zh-CN"/>
              </w:rPr>
            </w:pPr>
            <w:r w:rsidRPr="00D65BC9">
              <w:rPr>
                <w:rFonts w:hint="eastAsia"/>
                <w:lang w:eastAsia="zh-CN"/>
              </w:rPr>
              <w:t>根据响应人项目人员安排合理性及满足项目实施需要情况进行评价：</w:t>
            </w:r>
          </w:p>
          <w:p w:rsidR="00405EAD" w:rsidRPr="0067183D" w:rsidRDefault="00405EAD" w:rsidP="00405EAD">
            <w:pPr>
              <w:spacing w:line="370" w:lineRule="atLeast"/>
              <w:ind w:firstLineChars="50" w:firstLine="110"/>
              <w:rPr>
                <w:lang w:eastAsia="zh-CN"/>
              </w:rPr>
            </w:pPr>
            <w:r w:rsidRPr="0067183D">
              <w:rPr>
                <w:rFonts w:hint="eastAsia"/>
                <w:lang w:eastAsia="zh-CN"/>
              </w:rPr>
              <w:t>项目经理具备“项目管理专业人员能力等级证书”，提供有效的证书，得</w:t>
            </w:r>
            <w:r w:rsidRPr="0067183D">
              <w:rPr>
                <w:rFonts w:hint="eastAsia"/>
                <w:lang w:eastAsia="zh-CN"/>
              </w:rPr>
              <w:t>5</w:t>
            </w:r>
            <w:r w:rsidRPr="0067183D">
              <w:rPr>
                <w:rFonts w:hint="eastAsia"/>
                <w:lang w:eastAsia="zh-CN"/>
              </w:rPr>
              <w:t>分</w:t>
            </w:r>
          </w:p>
          <w:p w:rsidR="00405EAD" w:rsidRPr="00D65BC9" w:rsidRDefault="00405EAD" w:rsidP="00405EAD">
            <w:pPr>
              <w:widowControl/>
              <w:spacing w:line="370" w:lineRule="atLeast"/>
              <w:jc w:val="left"/>
              <w:rPr>
                <w:lang w:eastAsia="zh-CN"/>
              </w:rPr>
            </w:pPr>
            <w:r w:rsidRPr="0067183D">
              <w:rPr>
                <w:rFonts w:hint="eastAsia"/>
                <w:lang w:eastAsia="zh-CN"/>
              </w:rPr>
              <w:t>注：须提供证书复印件加盖公章，否则不予认可</w:t>
            </w:r>
          </w:p>
          <w:p w:rsidR="00960010" w:rsidRPr="00D65BC9" w:rsidRDefault="005F2EC6" w:rsidP="005F2EC6">
            <w:pPr>
              <w:widowControl/>
              <w:spacing w:line="370" w:lineRule="atLeast"/>
              <w:jc w:val="left"/>
              <w:rPr>
                <w:lang w:eastAsia="zh-CN"/>
              </w:rPr>
            </w:pPr>
            <w:r w:rsidRPr="00D65BC9">
              <w:rPr>
                <w:rFonts w:hint="eastAsia"/>
                <w:lang w:eastAsia="zh-CN"/>
              </w:rPr>
              <w:t>（</w:t>
            </w:r>
            <w:r w:rsidRPr="00D65BC9">
              <w:rPr>
                <w:rFonts w:hint="eastAsia"/>
                <w:lang w:eastAsia="zh-CN"/>
              </w:rPr>
              <w:t>1</w:t>
            </w:r>
            <w:r w:rsidRPr="00D65BC9">
              <w:rPr>
                <w:rFonts w:hint="eastAsia"/>
                <w:lang w:eastAsia="zh-CN"/>
              </w:rPr>
              <w:t>）</w:t>
            </w:r>
            <w:bookmarkStart w:id="23" w:name="OLE_LINK20"/>
            <w:bookmarkStart w:id="24" w:name="OLE_LINK21"/>
            <w:r w:rsidR="00405EAD">
              <w:rPr>
                <w:rFonts w:hint="eastAsia"/>
                <w:lang w:eastAsia="zh-CN"/>
              </w:rPr>
              <w:t>团队人员安排</w:t>
            </w:r>
            <w:bookmarkEnd w:id="23"/>
            <w:bookmarkEnd w:id="24"/>
            <w:r w:rsidRPr="00D65BC9">
              <w:rPr>
                <w:rFonts w:hint="eastAsia"/>
                <w:lang w:eastAsia="zh-CN"/>
              </w:rPr>
              <w:t>科学合理、满足岗位要求并提供优质服务，</w:t>
            </w:r>
            <w:bookmarkStart w:id="25" w:name="OLE_LINK24"/>
            <w:r w:rsidRPr="00D65BC9">
              <w:rPr>
                <w:rFonts w:hint="eastAsia"/>
                <w:lang w:eastAsia="zh-CN"/>
              </w:rPr>
              <w:t>项目人员</w:t>
            </w:r>
            <w:r w:rsidR="00F86249" w:rsidRPr="00D65BC9">
              <w:rPr>
                <w:rFonts w:hint="eastAsia"/>
                <w:lang w:eastAsia="zh-CN"/>
              </w:rPr>
              <w:t>具备</w:t>
            </w:r>
            <w:r w:rsidR="00F86249" w:rsidRPr="00D65BC9">
              <w:rPr>
                <w:rFonts w:ascii="宋体" w:hAnsi="宋体" w:hint="eastAsia"/>
                <w:szCs w:val="21"/>
                <w:lang w:eastAsia="zh-CN"/>
              </w:rPr>
              <w:t>3年以上医疗行业实施经验或者软件开发经验</w:t>
            </w:r>
            <w:bookmarkEnd w:id="25"/>
            <w:r w:rsidR="00960010" w:rsidRPr="00D65BC9">
              <w:rPr>
                <w:rFonts w:hint="eastAsia"/>
                <w:lang w:eastAsia="zh-CN"/>
              </w:rPr>
              <w:t>，</w:t>
            </w:r>
            <w:bookmarkStart w:id="26" w:name="OLE_LINK25"/>
            <w:r w:rsidR="00960010" w:rsidRPr="00D65BC9">
              <w:rPr>
                <w:rFonts w:hint="eastAsia"/>
                <w:lang w:eastAsia="zh-CN"/>
              </w:rPr>
              <w:t>得</w:t>
            </w:r>
            <w:r w:rsidR="00960010" w:rsidRPr="00D65BC9">
              <w:rPr>
                <w:rFonts w:hint="eastAsia"/>
                <w:lang w:eastAsia="zh-CN"/>
              </w:rPr>
              <w:t>1</w:t>
            </w:r>
            <w:r w:rsidR="00405EAD">
              <w:rPr>
                <w:rFonts w:hint="eastAsia"/>
                <w:lang w:eastAsia="zh-CN"/>
              </w:rPr>
              <w:t>5</w:t>
            </w:r>
            <w:r w:rsidR="00960010" w:rsidRPr="00D65BC9">
              <w:rPr>
                <w:rFonts w:hint="eastAsia"/>
                <w:lang w:eastAsia="zh-CN"/>
              </w:rPr>
              <w:t>分</w:t>
            </w:r>
            <w:bookmarkEnd w:id="26"/>
            <w:r w:rsidR="00960010" w:rsidRPr="00D65BC9">
              <w:rPr>
                <w:rFonts w:hint="eastAsia"/>
                <w:lang w:eastAsia="zh-CN"/>
              </w:rPr>
              <w:t>。</w:t>
            </w:r>
          </w:p>
          <w:p w:rsidR="005F2EC6" w:rsidRPr="00D65BC9" w:rsidRDefault="005F2EC6" w:rsidP="005F2EC6">
            <w:pPr>
              <w:widowControl/>
              <w:spacing w:line="370" w:lineRule="atLeast"/>
              <w:jc w:val="left"/>
              <w:rPr>
                <w:lang w:eastAsia="zh-CN"/>
              </w:rPr>
            </w:pPr>
            <w:r w:rsidRPr="00D65BC9">
              <w:rPr>
                <w:rFonts w:hint="eastAsia"/>
                <w:lang w:eastAsia="zh-CN"/>
              </w:rPr>
              <w:t>（</w:t>
            </w:r>
            <w:r w:rsidRPr="00D65BC9">
              <w:rPr>
                <w:rFonts w:hint="eastAsia"/>
                <w:lang w:eastAsia="zh-CN"/>
              </w:rPr>
              <w:t>2</w:t>
            </w:r>
            <w:r w:rsidRPr="00D65BC9">
              <w:rPr>
                <w:rFonts w:hint="eastAsia"/>
                <w:lang w:eastAsia="zh-CN"/>
              </w:rPr>
              <w:t>）</w:t>
            </w:r>
            <w:r w:rsidR="00405EAD">
              <w:rPr>
                <w:rFonts w:hint="eastAsia"/>
                <w:lang w:eastAsia="zh-CN"/>
              </w:rPr>
              <w:t>团队人员安排</w:t>
            </w:r>
            <w:r w:rsidRPr="00D65BC9">
              <w:rPr>
                <w:rFonts w:hint="eastAsia"/>
                <w:lang w:eastAsia="zh-CN"/>
              </w:rPr>
              <w:t>合理、基本满足岗位要求并提供优质服务，</w:t>
            </w:r>
            <w:r w:rsidR="00F86249" w:rsidRPr="00D65BC9">
              <w:rPr>
                <w:rFonts w:hint="eastAsia"/>
                <w:lang w:eastAsia="zh-CN"/>
              </w:rPr>
              <w:t>项目人员具备</w:t>
            </w:r>
            <w:r w:rsidR="00F86249" w:rsidRPr="00D65BC9">
              <w:rPr>
                <w:rFonts w:ascii="宋体" w:hAnsi="宋体" w:hint="eastAsia"/>
                <w:szCs w:val="21"/>
                <w:lang w:eastAsia="zh-CN"/>
              </w:rPr>
              <w:t>2年以上医疗行业实施经验或者软件开发经验</w:t>
            </w:r>
            <w:r w:rsidR="00960010" w:rsidRPr="00D65BC9">
              <w:rPr>
                <w:rFonts w:hint="eastAsia"/>
                <w:lang w:eastAsia="zh-CN"/>
              </w:rPr>
              <w:t>，得</w:t>
            </w:r>
            <w:r w:rsidR="00405EAD">
              <w:rPr>
                <w:rFonts w:hint="eastAsia"/>
                <w:lang w:eastAsia="zh-CN"/>
              </w:rPr>
              <w:t>10</w:t>
            </w:r>
            <w:r w:rsidR="00960010" w:rsidRPr="00D65BC9">
              <w:rPr>
                <w:rFonts w:hint="eastAsia"/>
                <w:lang w:eastAsia="zh-CN"/>
              </w:rPr>
              <w:t>分。</w:t>
            </w:r>
          </w:p>
          <w:p w:rsidR="00960010" w:rsidRPr="00D65BC9" w:rsidRDefault="005F2EC6" w:rsidP="00F86249">
            <w:pPr>
              <w:widowControl/>
              <w:spacing w:line="370" w:lineRule="atLeast"/>
              <w:jc w:val="left"/>
              <w:rPr>
                <w:lang w:eastAsia="zh-CN"/>
              </w:rPr>
            </w:pPr>
            <w:r w:rsidRPr="00D65BC9">
              <w:rPr>
                <w:rFonts w:hint="eastAsia"/>
                <w:lang w:eastAsia="zh-CN"/>
              </w:rPr>
              <w:t>（</w:t>
            </w:r>
            <w:r w:rsidRPr="00D65BC9">
              <w:rPr>
                <w:rFonts w:hint="eastAsia"/>
                <w:lang w:eastAsia="zh-CN"/>
              </w:rPr>
              <w:t>3</w:t>
            </w:r>
            <w:r w:rsidRPr="00D65BC9">
              <w:rPr>
                <w:rFonts w:hint="eastAsia"/>
                <w:lang w:eastAsia="zh-CN"/>
              </w:rPr>
              <w:t>）部分满足岗位要求，</w:t>
            </w:r>
            <w:r w:rsidR="00F86249" w:rsidRPr="00D65BC9">
              <w:rPr>
                <w:rFonts w:hint="eastAsia"/>
                <w:lang w:eastAsia="zh-CN"/>
              </w:rPr>
              <w:t>项目人员具备</w:t>
            </w:r>
            <w:r w:rsidR="00F86249" w:rsidRPr="00D65BC9">
              <w:rPr>
                <w:rFonts w:ascii="宋体" w:hAnsi="宋体" w:hint="eastAsia"/>
                <w:szCs w:val="21"/>
                <w:lang w:eastAsia="zh-CN"/>
              </w:rPr>
              <w:t>1年以上医疗行业实施经验或者软件开发经验</w:t>
            </w:r>
            <w:r w:rsidR="00960010" w:rsidRPr="00D65BC9">
              <w:rPr>
                <w:rFonts w:hint="eastAsia"/>
                <w:lang w:eastAsia="zh-CN"/>
              </w:rPr>
              <w:t>，得</w:t>
            </w:r>
            <w:r w:rsidR="00405EAD">
              <w:rPr>
                <w:rFonts w:hint="eastAsia"/>
                <w:lang w:eastAsia="zh-CN"/>
              </w:rPr>
              <w:t>5</w:t>
            </w:r>
            <w:r w:rsidR="00960010" w:rsidRPr="00D65BC9">
              <w:rPr>
                <w:rFonts w:hint="eastAsia"/>
                <w:lang w:eastAsia="zh-CN"/>
              </w:rPr>
              <w:t>分。</w:t>
            </w:r>
          </w:p>
          <w:p w:rsidR="00AB51FC" w:rsidRPr="00D65BC9" w:rsidRDefault="00A469FD" w:rsidP="00F86249">
            <w:pPr>
              <w:widowControl/>
              <w:spacing w:line="370" w:lineRule="atLeast"/>
              <w:jc w:val="left"/>
              <w:rPr>
                <w:rFonts w:ascii="宋体" w:hAnsi="宋体" w:cs="宋体"/>
                <w:color w:val="000000" w:themeColor="text1"/>
                <w:szCs w:val="21"/>
                <w:lang w:eastAsia="zh-CN"/>
              </w:rPr>
            </w:pPr>
            <w:r w:rsidRPr="00D65BC9">
              <w:rPr>
                <w:rFonts w:hint="eastAsia"/>
                <w:lang w:eastAsia="zh-CN"/>
              </w:rPr>
              <w:t>未</w:t>
            </w:r>
            <w:r w:rsidR="005F2EC6" w:rsidRPr="00D65BC9">
              <w:rPr>
                <w:rFonts w:hint="eastAsia"/>
                <w:lang w:eastAsia="zh-CN"/>
              </w:rPr>
              <w:t>提供得</w:t>
            </w:r>
            <w:r w:rsidR="005F2EC6" w:rsidRPr="00D65BC9">
              <w:rPr>
                <w:lang w:eastAsia="zh-CN"/>
              </w:rPr>
              <w:t xml:space="preserve">0 </w:t>
            </w:r>
            <w:r w:rsidR="005F2EC6" w:rsidRPr="00D65BC9">
              <w:rPr>
                <w:rFonts w:hint="eastAsia"/>
                <w:lang w:eastAsia="zh-CN"/>
              </w:rPr>
              <w:t>分</w:t>
            </w:r>
          </w:p>
        </w:tc>
        <w:tc>
          <w:tcPr>
            <w:tcW w:w="727" w:type="dxa"/>
          </w:tcPr>
          <w:p w:rsidR="00AB51FC" w:rsidRPr="00D65BC9" w:rsidRDefault="00AB51FC" w:rsidP="00EC2817">
            <w:pPr>
              <w:widowControl/>
              <w:snapToGrid w:val="0"/>
              <w:spacing w:line="360" w:lineRule="auto"/>
              <w:ind w:leftChars="20" w:left="42"/>
              <w:jc w:val="left"/>
              <w:rPr>
                <w:rFonts w:ascii="宋体" w:hAnsi="宋体"/>
                <w:szCs w:val="21"/>
                <w:lang w:eastAsia="zh-CN"/>
              </w:rPr>
            </w:pPr>
          </w:p>
        </w:tc>
      </w:tr>
      <w:tr w:rsidR="00AB51FC" w:rsidRPr="00D65BC9" w:rsidTr="00E66B8A">
        <w:trPr>
          <w:trHeight w:val="1376"/>
        </w:trPr>
        <w:tc>
          <w:tcPr>
            <w:tcW w:w="710" w:type="dxa"/>
            <w:vMerge/>
          </w:tcPr>
          <w:p w:rsidR="00AB51FC" w:rsidRPr="00D65BC9" w:rsidRDefault="00AB51FC" w:rsidP="00EC2817">
            <w:pPr>
              <w:spacing w:after="160" w:line="360" w:lineRule="auto"/>
              <w:rPr>
                <w:lang w:eastAsia="zh-CN"/>
              </w:rPr>
            </w:pPr>
          </w:p>
        </w:tc>
        <w:tc>
          <w:tcPr>
            <w:tcW w:w="709" w:type="dxa"/>
            <w:vMerge/>
          </w:tcPr>
          <w:p w:rsidR="00AB51FC" w:rsidRPr="00D65BC9" w:rsidRDefault="00AB51FC" w:rsidP="00EC2817">
            <w:pPr>
              <w:spacing w:after="160" w:line="360" w:lineRule="auto"/>
              <w:rPr>
                <w:lang w:eastAsia="zh-CN"/>
              </w:rPr>
            </w:pPr>
          </w:p>
        </w:tc>
        <w:tc>
          <w:tcPr>
            <w:tcW w:w="2249" w:type="dxa"/>
            <w:vAlign w:val="center"/>
          </w:tcPr>
          <w:p w:rsidR="00AB51FC" w:rsidRPr="00D65BC9" w:rsidRDefault="00AB51FC" w:rsidP="005B5643">
            <w:pPr>
              <w:spacing w:line="370" w:lineRule="atLeast"/>
              <w:rPr>
                <w:rFonts w:ascii="宋体" w:hAnsi="宋体" w:cs="宋体"/>
                <w:color w:val="000000" w:themeColor="text1"/>
                <w:szCs w:val="21"/>
                <w:lang w:eastAsia="zh-CN"/>
              </w:rPr>
            </w:pPr>
            <w:bookmarkStart w:id="27" w:name="OLE_LINK27"/>
            <w:r w:rsidRPr="00D65BC9">
              <w:rPr>
                <w:rFonts w:ascii="宋体" w:hAnsi="宋体" w:cs="宋体" w:hint="eastAsia"/>
                <w:color w:val="000000" w:themeColor="text1"/>
                <w:szCs w:val="21"/>
                <w:lang w:eastAsia="zh-CN"/>
              </w:rPr>
              <w:t>对响应人服务方案和保障措施的评价</w:t>
            </w:r>
            <w:bookmarkEnd w:id="27"/>
            <w:r w:rsidRPr="00D65BC9">
              <w:rPr>
                <w:rFonts w:ascii="宋体" w:hAnsi="宋体" w:cs="宋体" w:hint="eastAsia"/>
                <w:color w:val="000000" w:themeColor="text1"/>
                <w:szCs w:val="21"/>
                <w:lang w:eastAsia="zh-CN"/>
              </w:rPr>
              <w:t>（10分）</w:t>
            </w:r>
          </w:p>
        </w:tc>
        <w:tc>
          <w:tcPr>
            <w:tcW w:w="5245" w:type="dxa"/>
            <w:vAlign w:val="center"/>
          </w:tcPr>
          <w:p w:rsidR="00233C27" w:rsidRPr="00D65BC9" w:rsidRDefault="00233C27" w:rsidP="00233C27">
            <w:pPr>
              <w:spacing w:line="370" w:lineRule="atLeast"/>
              <w:ind w:firstLineChars="50" w:firstLine="110"/>
              <w:rPr>
                <w:rFonts w:ascii="宋体" w:hAnsi="宋体" w:cs="宋体"/>
                <w:color w:val="000000" w:themeColor="text1"/>
                <w:szCs w:val="21"/>
                <w:lang w:eastAsia="zh-CN"/>
              </w:rPr>
            </w:pPr>
            <w:r w:rsidRPr="00D65BC9">
              <w:rPr>
                <w:rFonts w:ascii="宋体" w:hAnsi="宋体" w:cs="宋体" w:hint="eastAsia"/>
                <w:color w:val="000000" w:themeColor="text1"/>
                <w:szCs w:val="21"/>
                <w:lang w:eastAsia="zh-CN"/>
              </w:rPr>
              <w:t>对响应人服务方案和保障措施的评价</w:t>
            </w:r>
          </w:p>
          <w:p w:rsidR="005C0EE0" w:rsidRPr="00D65BC9" w:rsidRDefault="003C1329" w:rsidP="003C1329">
            <w:pPr>
              <w:numPr>
                <w:ilvl w:val="0"/>
                <w:numId w:val="36"/>
              </w:numPr>
              <w:spacing w:line="370" w:lineRule="atLeast"/>
              <w:rPr>
                <w:rFonts w:ascii="宋体" w:hAnsi="宋体" w:cs="宋体"/>
                <w:color w:val="000000" w:themeColor="text1"/>
                <w:szCs w:val="21"/>
                <w:lang w:eastAsia="zh-CN"/>
              </w:rPr>
            </w:pPr>
            <w:r w:rsidRPr="00D65BC9">
              <w:rPr>
                <w:rFonts w:hint="eastAsia"/>
                <w:lang w:eastAsia="zh-CN"/>
              </w:rPr>
              <w:t>响应人提供的服务</w:t>
            </w:r>
            <w:bookmarkStart w:id="28" w:name="OLE_LINK19"/>
            <w:r w:rsidRPr="00D65BC9">
              <w:rPr>
                <w:rFonts w:hint="eastAsia"/>
                <w:lang w:eastAsia="zh-CN"/>
              </w:rPr>
              <w:t>方案</w:t>
            </w:r>
            <w:bookmarkEnd w:id="28"/>
            <w:r w:rsidRPr="00D65BC9">
              <w:rPr>
                <w:rFonts w:hint="eastAsia"/>
                <w:lang w:eastAsia="zh-CN"/>
              </w:rPr>
              <w:t>和保障措施严密、针对性强、切实可行得</w:t>
            </w:r>
            <w:r w:rsidRPr="00D65BC9">
              <w:rPr>
                <w:lang w:eastAsia="zh-CN"/>
              </w:rPr>
              <w:t>1</w:t>
            </w:r>
            <w:r w:rsidRPr="00D65BC9">
              <w:rPr>
                <w:rFonts w:hint="eastAsia"/>
                <w:lang w:eastAsia="zh-CN"/>
              </w:rPr>
              <w:t>0</w:t>
            </w:r>
            <w:r w:rsidRPr="00D65BC9">
              <w:rPr>
                <w:rFonts w:hint="eastAsia"/>
                <w:lang w:eastAsia="zh-CN"/>
              </w:rPr>
              <w:t>分；</w:t>
            </w:r>
          </w:p>
          <w:p w:rsidR="005C0EE0" w:rsidRPr="00D65BC9" w:rsidRDefault="003C1329" w:rsidP="003C1329">
            <w:pPr>
              <w:numPr>
                <w:ilvl w:val="0"/>
                <w:numId w:val="36"/>
              </w:numPr>
              <w:spacing w:line="370" w:lineRule="atLeast"/>
              <w:rPr>
                <w:rFonts w:ascii="宋体" w:hAnsi="宋体" w:cs="宋体"/>
                <w:color w:val="000000" w:themeColor="text1"/>
                <w:szCs w:val="21"/>
                <w:lang w:eastAsia="zh-CN"/>
              </w:rPr>
            </w:pPr>
            <w:r w:rsidRPr="00D65BC9">
              <w:rPr>
                <w:rFonts w:hint="eastAsia"/>
                <w:lang w:eastAsia="zh-CN"/>
              </w:rPr>
              <w:t>响应人提供的服务方案和保障措施合理、基本可行得</w:t>
            </w:r>
            <w:r w:rsidRPr="00D65BC9">
              <w:rPr>
                <w:rFonts w:hint="eastAsia"/>
                <w:lang w:eastAsia="zh-CN"/>
              </w:rPr>
              <w:t>7</w:t>
            </w:r>
            <w:r w:rsidRPr="00D65BC9">
              <w:rPr>
                <w:rFonts w:hint="eastAsia"/>
                <w:lang w:eastAsia="zh-CN"/>
              </w:rPr>
              <w:t>分；</w:t>
            </w:r>
          </w:p>
          <w:p w:rsidR="005C0EE0" w:rsidRPr="00D65BC9" w:rsidRDefault="003C1329" w:rsidP="003C1329">
            <w:pPr>
              <w:numPr>
                <w:ilvl w:val="0"/>
                <w:numId w:val="36"/>
              </w:numPr>
              <w:spacing w:line="370" w:lineRule="atLeast"/>
              <w:rPr>
                <w:rFonts w:ascii="宋体" w:hAnsi="宋体" w:cs="宋体"/>
                <w:color w:val="000000" w:themeColor="text1"/>
                <w:szCs w:val="21"/>
                <w:lang w:eastAsia="zh-CN"/>
              </w:rPr>
            </w:pPr>
            <w:r w:rsidRPr="00D65BC9">
              <w:rPr>
                <w:rFonts w:hint="eastAsia"/>
                <w:lang w:eastAsia="zh-CN"/>
              </w:rPr>
              <w:t>响应人提供的服务方案和保障措施基本合理、部分可行得</w:t>
            </w:r>
            <w:r w:rsidRPr="00D65BC9">
              <w:rPr>
                <w:lang w:eastAsia="zh-CN"/>
              </w:rPr>
              <w:t>5</w:t>
            </w:r>
            <w:r w:rsidRPr="00D65BC9">
              <w:rPr>
                <w:rFonts w:hint="eastAsia"/>
                <w:lang w:eastAsia="zh-CN"/>
              </w:rPr>
              <w:t>分；</w:t>
            </w:r>
          </w:p>
          <w:p w:rsidR="00A469FD" w:rsidRPr="00D65BC9" w:rsidRDefault="003C1329" w:rsidP="003C1329">
            <w:pPr>
              <w:numPr>
                <w:ilvl w:val="0"/>
                <w:numId w:val="36"/>
              </w:numPr>
              <w:spacing w:line="370" w:lineRule="atLeast"/>
              <w:rPr>
                <w:rFonts w:ascii="宋体" w:hAnsi="宋体" w:cs="宋体"/>
                <w:color w:val="000000" w:themeColor="text1"/>
                <w:szCs w:val="21"/>
                <w:lang w:eastAsia="zh-CN"/>
              </w:rPr>
            </w:pPr>
            <w:r w:rsidRPr="00D65BC9">
              <w:rPr>
                <w:rFonts w:hint="eastAsia"/>
                <w:lang w:eastAsia="zh-CN"/>
              </w:rPr>
              <w:t>响应人提供的服务方案和保障措施不合理、不可行得</w:t>
            </w:r>
            <w:r w:rsidRPr="00D65BC9">
              <w:rPr>
                <w:lang w:eastAsia="zh-CN"/>
              </w:rPr>
              <w:t>2</w:t>
            </w:r>
            <w:r w:rsidR="00A469FD" w:rsidRPr="00D65BC9">
              <w:rPr>
                <w:rFonts w:hint="eastAsia"/>
                <w:lang w:eastAsia="zh-CN"/>
              </w:rPr>
              <w:t>分</w:t>
            </w:r>
            <w:r w:rsidR="00A469FD" w:rsidRPr="00D65BC9">
              <w:rPr>
                <w:rFonts w:hint="eastAsia"/>
                <w:lang w:eastAsia="zh-CN"/>
              </w:rPr>
              <w:t>;</w:t>
            </w:r>
          </w:p>
          <w:p w:rsidR="00AB51FC" w:rsidRPr="00D65BC9" w:rsidRDefault="003C1329" w:rsidP="00A469FD">
            <w:pPr>
              <w:spacing w:line="370" w:lineRule="atLeast"/>
              <w:rPr>
                <w:rFonts w:ascii="宋体" w:hAnsi="宋体" w:cs="宋体"/>
                <w:color w:val="000000" w:themeColor="text1"/>
                <w:szCs w:val="21"/>
                <w:lang w:eastAsia="zh-CN"/>
              </w:rPr>
            </w:pPr>
            <w:r w:rsidRPr="00D65BC9">
              <w:rPr>
                <w:rFonts w:hint="eastAsia"/>
                <w:lang w:eastAsia="zh-CN"/>
              </w:rPr>
              <w:t>未提供得</w:t>
            </w:r>
            <w:r w:rsidRPr="00D65BC9">
              <w:rPr>
                <w:lang w:eastAsia="zh-CN"/>
              </w:rPr>
              <w:t>0</w:t>
            </w:r>
            <w:r w:rsidRPr="00D65BC9">
              <w:rPr>
                <w:rFonts w:hint="eastAsia"/>
                <w:lang w:eastAsia="zh-CN"/>
              </w:rPr>
              <w:t>分</w:t>
            </w:r>
          </w:p>
        </w:tc>
        <w:tc>
          <w:tcPr>
            <w:tcW w:w="727" w:type="dxa"/>
          </w:tcPr>
          <w:p w:rsidR="00AB51FC" w:rsidRPr="00D65BC9" w:rsidRDefault="00AB51FC" w:rsidP="00EC2817">
            <w:pPr>
              <w:spacing w:line="360" w:lineRule="auto"/>
              <w:rPr>
                <w:lang w:eastAsia="zh-CN"/>
              </w:rPr>
            </w:pPr>
          </w:p>
        </w:tc>
      </w:tr>
      <w:tr w:rsidR="00AB51FC" w:rsidRPr="00D65BC9" w:rsidTr="00E66B8A">
        <w:trPr>
          <w:trHeight w:val="1376"/>
        </w:trPr>
        <w:tc>
          <w:tcPr>
            <w:tcW w:w="710" w:type="dxa"/>
            <w:vMerge/>
          </w:tcPr>
          <w:p w:rsidR="00AB51FC" w:rsidRPr="00D65BC9" w:rsidRDefault="00AB51FC" w:rsidP="00EC2817">
            <w:pPr>
              <w:spacing w:after="160" w:line="360" w:lineRule="auto"/>
              <w:rPr>
                <w:lang w:eastAsia="zh-CN"/>
              </w:rPr>
            </w:pPr>
          </w:p>
        </w:tc>
        <w:tc>
          <w:tcPr>
            <w:tcW w:w="709" w:type="dxa"/>
            <w:vMerge/>
          </w:tcPr>
          <w:p w:rsidR="00AB51FC" w:rsidRPr="00D65BC9" w:rsidRDefault="00AB51FC" w:rsidP="00EC2817">
            <w:pPr>
              <w:spacing w:after="160" w:line="360" w:lineRule="auto"/>
              <w:rPr>
                <w:lang w:eastAsia="zh-CN"/>
              </w:rPr>
            </w:pPr>
          </w:p>
        </w:tc>
        <w:tc>
          <w:tcPr>
            <w:tcW w:w="2249" w:type="dxa"/>
            <w:vAlign w:val="center"/>
          </w:tcPr>
          <w:p w:rsidR="00AB51FC" w:rsidRPr="00D65BC9" w:rsidRDefault="00AB51FC" w:rsidP="005B5643">
            <w:pPr>
              <w:spacing w:line="370" w:lineRule="atLeast"/>
              <w:rPr>
                <w:rFonts w:ascii="宋体" w:hAnsi="宋体" w:cs="宋体"/>
                <w:color w:val="000000" w:themeColor="text1"/>
                <w:szCs w:val="21"/>
                <w:lang w:eastAsia="zh-CN"/>
              </w:rPr>
            </w:pPr>
            <w:r w:rsidRPr="00D65BC9">
              <w:rPr>
                <w:rFonts w:ascii="宋体" w:hAnsi="宋体" w:cs="宋体" w:hint="eastAsia"/>
                <w:color w:val="000000" w:themeColor="text1"/>
                <w:szCs w:val="21"/>
                <w:lang w:eastAsia="zh-CN"/>
              </w:rPr>
              <w:t>对响应人拟采取的应急预案(系统故障、人员更替)的评价</w:t>
            </w:r>
            <w:bookmarkStart w:id="29" w:name="OLE_LINK8"/>
            <w:r w:rsidRPr="00D65BC9">
              <w:rPr>
                <w:rFonts w:ascii="宋体" w:hAnsi="宋体" w:cs="宋体" w:hint="eastAsia"/>
                <w:color w:val="000000" w:themeColor="text1"/>
                <w:szCs w:val="21"/>
                <w:lang w:eastAsia="zh-CN"/>
              </w:rPr>
              <w:t>（10分</w:t>
            </w:r>
            <w:bookmarkEnd w:id="29"/>
            <w:r w:rsidRPr="00D65BC9">
              <w:rPr>
                <w:rFonts w:ascii="宋体" w:hAnsi="宋体" w:cs="宋体" w:hint="eastAsia"/>
                <w:color w:val="000000" w:themeColor="text1"/>
                <w:szCs w:val="21"/>
                <w:lang w:eastAsia="zh-CN"/>
              </w:rPr>
              <w:t>）</w:t>
            </w:r>
          </w:p>
        </w:tc>
        <w:tc>
          <w:tcPr>
            <w:tcW w:w="5245" w:type="dxa"/>
            <w:vAlign w:val="center"/>
          </w:tcPr>
          <w:p w:rsidR="00AB51FC" w:rsidRPr="00D65BC9" w:rsidRDefault="00AB51FC" w:rsidP="005B5643">
            <w:pPr>
              <w:spacing w:line="370" w:lineRule="atLeast"/>
              <w:rPr>
                <w:rFonts w:ascii="宋体" w:hAnsi="宋体" w:cs="宋体"/>
                <w:color w:val="000000" w:themeColor="text1"/>
                <w:szCs w:val="21"/>
                <w:lang w:eastAsia="zh-CN"/>
              </w:rPr>
            </w:pPr>
            <w:r w:rsidRPr="00D65BC9">
              <w:rPr>
                <w:rFonts w:ascii="宋体" w:hAnsi="宋体" w:cs="宋体" w:hint="eastAsia"/>
                <w:color w:val="000000" w:themeColor="text1"/>
                <w:szCs w:val="21"/>
                <w:lang w:eastAsia="zh-CN"/>
              </w:rPr>
              <w:t>对响应人拟采取的应急预案</w:t>
            </w:r>
            <w:r w:rsidR="003C1329" w:rsidRPr="00D65BC9">
              <w:rPr>
                <w:rFonts w:ascii="宋体" w:hAnsi="宋体" w:cs="宋体" w:hint="eastAsia"/>
                <w:color w:val="000000" w:themeColor="text1"/>
                <w:szCs w:val="21"/>
                <w:lang w:eastAsia="zh-CN"/>
              </w:rPr>
              <w:t>的评价</w:t>
            </w:r>
          </w:p>
          <w:p w:rsidR="00531EF5" w:rsidRPr="00D65BC9" w:rsidRDefault="00531EF5" w:rsidP="00531EF5">
            <w:pPr>
              <w:spacing w:line="360" w:lineRule="auto"/>
              <w:rPr>
                <w:lang w:eastAsia="zh-CN"/>
              </w:rPr>
            </w:pPr>
            <w:r w:rsidRPr="00D65BC9">
              <w:rPr>
                <w:rFonts w:hint="eastAsia"/>
                <w:lang w:eastAsia="zh-CN"/>
              </w:rPr>
              <w:t>（</w:t>
            </w:r>
            <w:r w:rsidRPr="00D65BC9">
              <w:rPr>
                <w:rFonts w:hint="eastAsia"/>
                <w:lang w:eastAsia="zh-CN"/>
              </w:rPr>
              <w:t>1</w:t>
            </w:r>
            <w:r w:rsidRPr="00D65BC9">
              <w:rPr>
                <w:rFonts w:hint="eastAsia"/>
                <w:lang w:eastAsia="zh-CN"/>
              </w:rPr>
              <w:t>）项目具有应急预案，且细致合理、针对性强，出现问题，能及时实施应对措施得</w:t>
            </w:r>
            <w:r w:rsidR="00556E8E" w:rsidRPr="00D65BC9">
              <w:rPr>
                <w:rFonts w:hint="eastAsia"/>
                <w:lang w:eastAsia="zh-CN"/>
              </w:rPr>
              <w:t>10</w:t>
            </w:r>
            <w:r w:rsidRPr="00D65BC9">
              <w:rPr>
                <w:rFonts w:hint="eastAsia"/>
                <w:lang w:eastAsia="zh-CN"/>
              </w:rPr>
              <w:t>分；</w:t>
            </w:r>
          </w:p>
          <w:p w:rsidR="00531EF5" w:rsidRPr="00D65BC9" w:rsidRDefault="00531EF5" w:rsidP="00531EF5">
            <w:pPr>
              <w:spacing w:line="360" w:lineRule="auto"/>
              <w:rPr>
                <w:lang w:eastAsia="zh-CN"/>
              </w:rPr>
            </w:pPr>
            <w:r w:rsidRPr="00D65BC9">
              <w:rPr>
                <w:rFonts w:hint="eastAsia"/>
                <w:lang w:eastAsia="zh-CN"/>
              </w:rPr>
              <w:t>（</w:t>
            </w:r>
            <w:r w:rsidRPr="00D65BC9">
              <w:rPr>
                <w:rFonts w:hint="eastAsia"/>
                <w:lang w:eastAsia="zh-CN"/>
              </w:rPr>
              <w:t>2</w:t>
            </w:r>
            <w:r w:rsidRPr="00D65BC9">
              <w:rPr>
                <w:rFonts w:hint="eastAsia"/>
                <w:lang w:eastAsia="zh-CN"/>
              </w:rPr>
              <w:t>）项目具有应急预案，针对性一般得</w:t>
            </w:r>
            <w:r w:rsidR="00556E8E" w:rsidRPr="00D65BC9">
              <w:rPr>
                <w:rFonts w:hint="eastAsia"/>
                <w:lang w:eastAsia="zh-CN"/>
              </w:rPr>
              <w:t>5</w:t>
            </w:r>
            <w:r w:rsidRPr="00D65BC9">
              <w:rPr>
                <w:rFonts w:hint="eastAsia"/>
                <w:lang w:eastAsia="zh-CN"/>
              </w:rPr>
              <w:t>分；</w:t>
            </w:r>
          </w:p>
          <w:p w:rsidR="00531EF5" w:rsidRPr="00D65BC9" w:rsidRDefault="00531EF5" w:rsidP="00531EF5">
            <w:pPr>
              <w:spacing w:line="360" w:lineRule="auto"/>
              <w:rPr>
                <w:lang w:eastAsia="zh-CN"/>
              </w:rPr>
            </w:pPr>
            <w:r w:rsidRPr="00D65BC9">
              <w:rPr>
                <w:rFonts w:hint="eastAsia"/>
                <w:lang w:eastAsia="zh-CN"/>
              </w:rPr>
              <w:t>（</w:t>
            </w:r>
            <w:r w:rsidRPr="00D65BC9">
              <w:rPr>
                <w:rFonts w:hint="eastAsia"/>
                <w:lang w:eastAsia="zh-CN"/>
              </w:rPr>
              <w:t>3</w:t>
            </w:r>
            <w:r w:rsidRPr="00D65BC9">
              <w:rPr>
                <w:rFonts w:hint="eastAsia"/>
                <w:lang w:eastAsia="zh-CN"/>
              </w:rPr>
              <w:t>）项目具有应急预案，相对简单、针对性弱得</w:t>
            </w:r>
            <w:r w:rsidRPr="00D65BC9">
              <w:rPr>
                <w:lang w:eastAsia="zh-CN"/>
              </w:rPr>
              <w:t>2</w:t>
            </w:r>
            <w:r w:rsidRPr="00D65BC9">
              <w:rPr>
                <w:rFonts w:hint="eastAsia"/>
                <w:lang w:eastAsia="zh-CN"/>
              </w:rPr>
              <w:t>分；</w:t>
            </w:r>
          </w:p>
          <w:p w:rsidR="00AB51FC" w:rsidRPr="00D65BC9" w:rsidRDefault="00955F4E" w:rsidP="00531EF5">
            <w:pPr>
              <w:spacing w:line="370" w:lineRule="atLeast"/>
              <w:rPr>
                <w:rFonts w:ascii="宋体" w:hAnsi="宋体" w:cs="宋体"/>
                <w:color w:val="000000" w:themeColor="text1"/>
                <w:szCs w:val="21"/>
                <w:lang w:eastAsia="zh-CN"/>
              </w:rPr>
            </w:pPr>
            <w:r w:rsidRPr="00D65BC9">
              <w:rPr>
                <w:rFonts w:hint="eastAsia"/>
                <w:lang w:eastAsia="zh-CN"/>
              </w:rPr>
              <w:t>未提供</w:t>
            </w:r>
            <w:r w:rsidR="00531EF5" w:rsidRPr="00D65BC9">
              <w:rPr>
                <w:rFonts w:hint="eastAsia"/>
                <w:lang w:eastAsia="zh-CN"/>
              </w:rPr>
              <w:t>得</w:t>
            </w:r>
            <w:r w:rsidRPr="00D65BC9">
              <w:rPr>
                <w:rFonts w:hint="eastAsia"/>
                <w:lang w:eastAsia="zh-CN"/>
              </w:rPr>
              <w:t>0</w:t>
            </w:r>
            <w:r w:rsidR="00531EF5" w:rsidRPr="00D65BC9">
              <w:rPr>
                <w:rFonts w:hint="eastAsia"/>
                <w:lang w:eastAsia="zh-CN"/>
              </w:rPr>
              <w:t>分</w:t>
            </w:r>
          </w:p>
        </w:tc>
        <w:tc>
          <w:tcPr>
            <w:tcW w:w="727" w:type="dxa"/>
          </w:tcPr>
          <w:p w:rsidR="00AB51FC" w:rsidRPr="00D65BC9" w:rsidRDefault="00AB51FC" w:rsidP="00EC2817">
            <w:pPr>
              <w:spacing w:line="360" w:lineRule="auto"/>
              <w:rPr>
                <w:lang w:eastAsia="zh-CN"/>
              </w:rPr>
            </w:pPr>
          </w:p>
        </w:tc>
      </w:tr>
      <w:bookmarkEnd w:id="19"/>
    </w:tbl>
    <w:p w:rsidR="005E25A3" w:rsidRPr="00D65BC9" w:rsidRDefault="005E25A3">
      <w:pPr>
        <w:widowControl/>
        <w:spacing w:line="360" w:lineRule="auto"/>
        <w:jc w:val="left"/>
        <w:rPr>
          <w:rFonts w:ascii="宋体" w:hAnsi="宋体" w:cs="宋体"/>
          <w:b/>
          <w:bCs/>
          <w:kern w:val="0"/>
          <w:sz w:val="20"/>
          <w:szCs w:val="21"/>
        </w:rPr>
      </w:pPr>
    </w:p>
    <w:p w:rsidR="005E25A3" w:rsidRPr="00D65BC9" w:rsidRDefault="00621742">
      <w:pPr>
        <w:pStyle w:val="a6"/>
        <w:numPr>
          <w:ilvl w:val="0"/>
          <w:numId w:val="2"/>
        </w:numPr>
        <w:spacing w:line="360" w:lineRule="auto"/>
        <w:ind w:firstLineChars="0"/>
        <w:jc w:val="left"/>
        <w:rPr>
          <w:rFonts w:ascii="宋体" w:hAnsi="宋体"/>
          <w:b/>
          <w:szCs w:val="21"/>
        </w:rPr>
      </w:pPr>
      <w:r w:rsidRPr="00D65BC9">
        <w:rPr>
          <w:rFonts w:ascii="宋体" w:hAnsi="宋体" w:hint="eastAsia"/>
          <w:b/>
          <w:szCs w:val="21"/>
        </w:rPr>
        <w:t>合同（合同以实际为准）及廉洁模板</w:t>
      </w:r>
    </w:p>
    <w:p w:rsidR="005E25A3" w:rsidRPr="00D65BC9" w:rsidRDefault="005E25A3">
      <w:pPr>
        <w:spacing w:line="360" w:lineRule="auto"/>
        <w:rPr>
          <w:rFonts w:ascii="楷体" w:eastAsia="楷体" w:hAnsi="楷体" w:cs="Calibri"/>
          <w:szCs w:val="21"/>
        </w:rPr>
      </w:pPr>
    </w:p>
    <w:p w:rsidR="005E25A3" w:rsidRPr="00D65BC9" w:rsidRDefault="005E25A3">
      <w:pPr>
        <w:spacing w:line="360" w:lineRule="auto"/>
        <w:jc w:val="center"/>
        <w:rPr>
          <w:rFonts w:ascii="楷体" w:eastAsia="楷体" w:hAnsi="楷体" w:cs="Calibri"/>
          <w:b/>
          <w:sz w:val="36"/>
          <w:szCs w:val="21"/>
        </w:rPr>
      </w:pPr>
    </w:p>
    <w:p w:rsidR="005E25A3" w:rsidRPr="00D65BC9" w:rsidRDefault="00621742">
      <w:pPr>
        <w:spacing w:line="360" w:lineRule="auto"/>
        <w:jc w:val="center"/>
        <w:rPr>
          <w:rFonts w:ascii="楷体" w:eastAsia="楷体" w:hAnsi="楷体" w:cs="Calibri"/>
          <w:b/>
          <w:sz w:val="36"/>
          <w:szCs w:val="21"/>
        </w:rPr>
      </w:pPr>
      <w:r w:rsidRPr="00D65BC9">
        <w:rPr>
          <w:rFonts w:ascii="楷体" w:eastAsia="楷体" w:hAnsi="楷体" w:cs="Calibri" w:hint="eastAsia"/>
          <w:b/>
          <w:sz w:val="36"/>
          <w:szCs w:val="21"/>
        </w:rPr>
        <w:t>北京大学人民医院</w:t>
      </w:r>
    </w:p>
    <w:p w:rsidR="005E25A3" w:rsidRPr="00D65BC9" w:rsidRDefault="00621742">
      <w:pPr>
        <w:spacing w:line="360" w:lineRule="auto"/>
        <w:jc w:val="center"/>
        <w:rPr>
          <w:rFonts w:ascii="楷体" w:eastAsia="楷体" w:hAnsi="楷体" w:cs="Calibri"/>
          <w:b/>
          <w:sz w:val="36"/>
          <w:szCs w:val="36"/>
        </w:rPr>
      </w:pPr>
      <w:r w:rsidRPr="00D65BC9">
        <w:rPr>
          <w:rFonts w:ascii="楷体" w:eastAsia="楷体" w:hAnsi="楷体" w:cs="Calibri" w:hint="eastAsia"/>
          <w:b/>
          <w:sz w:val="36"/>
          <w:szCs w:val="36"/>
        </w:rPr>
        <w:lastRenderedPageBreak/>
        <w:t>×××合同</w:t>
      </w:r>
    </w:p>
    <w:p w:rsidR="005E25A3" w:rsidRPr="00D65BC9" w:rsidRDefault="005E25A3">
      <w:pPr>
        <w:spacing w:line="360" w:lineRule="auto"/>
        <w:rPr>
          <w:rFonts w:ascii="楷体" w:eastAsia="楷体" w:hAnsi="楷体" w:cs="Calibri"/>
          <w:szCs w:val="21"/>
        </w:rPr>
      </w:pPr>
    </w:p>
    <w:p w:rsidR="005E25A3" w:rsidRPr="00D65BC9" w:rsidRDefault="005E25A3">
      <w:pPr>
        <w:spacing w:line="360" w:lineRule="auto"/>
        <w:rPr>
          <w:rFonts w:ascii="楷体" w:eastAsia="楷体" w:hAnsi="楷体" w:cs="Calibri"/>
          <w:szCs w:val="21"/>
        </w:rPr>
      </w:pPr>
    </w:p>
    <w:p w:rsidR="005E25A3" w:rsidRPr="00D65BC9" w:rsidRDefault="005E25A3">
      <w:pPr>
        <w:spacing w:line="360" w:lineRule="auto"/>
        <w:rPr>
          <w:rFonts w:ascii="楷体" w:eastAsia="楷体" w:hAnsi="楷体" w:cs="Calibri"/>
          <w:sz w:val="28"/>
          <w:szCs w:val="21"/>
        </w:rPr>
      </w:pPr>
    </w:p>
    <w:p w:rsidR="005E25A3" w:rsidRPr="00D65BC9" w:rsidRDefault="00621742">
      <w:pPr>
        <w:spacing w:line="360" w:lineRule="auto"/>
        <w:rPr>
          <w:rFonts w:ascii="楷体" w:eastAsia="楷体" w:hAnsi="楷体" w:cs="Calibri"/>
          <w:sz w:val="28"/>
          <w:szCs w:val="21"/>
        </w:rPr>
      </w:pPr>
      <w:r w:rsidRPr="00D65BC9">
        <w:rPr>
          <w:rFonts w:ascii="楷体" w:eastAsia="楷体" w:hAnsi="楷体" w:cs="Calibri" w:hint="eastAsia"/>
          <w:sz w:val="28"/>
          <w:szCs w:val="21"/>
        </w:rPr>
        <w:t xml:space="preserve">甲      方： 北京大学人民医院         合同编号：                        </w:t>
      </w:r>
    </w:p>
    <w:p w:rsidR="005E25A3" w:rsidRPr="00D65BC9" w:rsidRDefault="00621742">
      <w:pPr>
        <w:spacing w:line="360" w:lineRule="auto"/>
        <w:rPr>
          <w:rFonts w:ascii="楷体" w:eastAsia="楷体" w:hAnsi="楷体" w:cs="Calibri"/>
          <w:sz w:val="28"/>
          <w:szCs w:val="21"/>
        </w:rPr>
      </w:pPr>
      <w:r w:rsidRPr="00D65BC9">
        <w:rPr>
          <w:rFonts w:ascii="楷体" w:eastAsia="楷体" w:hAnsi="楷体" w:cs="Calibri" w:hint="eastAsia"/>
          <w:sz w:val="28"/>
          <w:szCs w:val="21"/>
        </w:rPr>
        <w:t>地      址： 北京市西城区西直门南大街11号</w:t>
      </w:r>
    </w:p>
    <w:p w:rsidR="005E25A3" w:rsidRPr="00D65BC9" w:rsidRDefault="00621742">
      <w:pPr>
        <w:spacing w:line="360" w:lineRule="auto"/>
        <w:rPr>
          <w:rFonts w:ascii="楷体" w:eastAsia="楷体" w:hAnsi="楷体" w:cs="Calibri"/>
          <w:sz w:val="28"/>
          <w:szCs w:val="21"/>
        </w:rPr>
      </w:pPr>
      <w:r w:rsidRPr="00D65BC9">
        <w:rPr>
          <w:rFonts w:ascii="楷体" w:eastAsia="楷体" w:hAnsi="楷体" w:cs="Calibri" w:hint="eastAsia"/>
          <w:sz w:val="28"/>
          <w:szCs w:val="21"/>
        </w:rPr>
        <w:t xml:space="preserve">法定代表人： 王 俊                    邮  编：100044            </w:t>
      </w:r>
    </w:p>
    <w:p w:rsidR="005E25A3" w:rsidRPr="00D65BC9" w:rsidRDefault="00621742">
      <w:pPr>
        <w:spacing w:line="360" w:lineRule="auto"/>
        <w:rPr>
          <w:rFonts w:ascii="楷体" w:eastAsia="楷体" w:hAnsi="楷体" w:cs="Calibri"/>
          <w:sz w:val="28"/>
          <w:szCs w:val="21"/>
        </w:rPr>
      </w:pPr>
      <w:r w:rsidRPr="00D65BC9">
        <w:rPr>
          <w:rFonts w:ascii="楷体" w:eastAsia="楷体" w:hAnsi="楷体" w:cs="Calibri" w:hint="eastAsia"/>
          <w:sz w:val="28"/>
          <w:szCs w:val="21"/>
        </w:rPr>
        <w:t>电      话：  010-88326666            传  真： 010-68333362</w:t>
      </w:r>
    </w:p>
    <w:p w:rsidR="005E25A3" w:rsidRPr="00D65BC9" w:rsidRDefault="005E25A3">
      <w:pPr>
        <w:spacing w:line="360" w:lineRule="auto"/>
        <w:rPr>
          <w:rFonts w:ascii="楷体" w:eastAsia="楷体" w:hAnsi="楷体" w:cs="Calibri"/>
          <w:sz w:val="28"/>
          <w:szCs w:val="21"/>
        </w:rPr>
      </w:pPr>
    </w:p>
    <w:p w:rsidR="005E25A3" w:rsidRPr="00D65BC9" w:rsidRDefault="005E25A3">
      <w:pPr>
        <w:spacing w:line="360" w:lineRule="auto"/>
        <w:rPr>
          <w:rFonts w:ascii="楷体" w:eastAsia="楷体" w:hAnsi="楷体" w:cs="Calibri"/>
          <w:sz w:val="28"/>
          <w:szCs w:val="21"/>
        </w:rPr>
      </w:pPr>
    </w:p>
    <w:p w:rsidR="005E25A3" w:rsidRPr="00D65BC9" w:rsidRDefault="005E25A3">
      <w:pPr>
        <w:spacing w:line="360" w:lineRule="auto"/>
        <w:rPr>
          <w:rFonts w:ascii="楷体" w:eastAsia="楷体" w:hAnsi="楷体" w:cs="Calibri"/>
          <w:sz w:val="28"/>
          <w:szCs w:val="21"/>
        </w:rPr>
      </w:pPr>
    </w:p>
    <w:p w:rsidR="005E25A3" w:rsidRPr="00D65BC9" w:rsidRDefault="00621742">
      <w:pPr>
        <w:spacing w:line="360" w:lineRule="auto"/>
        <w:rPr>
          <w:rFonts w:ascii="楷体" w:eastAsia="楷体" w:hAnsi="楷体" w:cs="Calibri"/>
          <w:sz w:val="28"/>
          <w:szCs w:val="21"/>
        </w:rPr>
      </w:pPr>
      <w:r w:rsidRPr="00D65BC9">
        <w:rPr>
          <w:rFonts w:ascii="楷体" w:eastAsia="楷体" w:hAnsi="楷体" w:cs="Calibri" w:hint="eastAsia"/>
          <w:sz w:val="28"/>
          <w:szCs w:val="21"/>
        </w:rPr>
        <w:t>乙      方： ×××××</w:t>
      </w:r>
    </w:p>
    <w:p w:rsidR="005E25A3" w:rsidRPr="00D65BC9" w:rsidRDefault="00621742">
      <w:pPr>
        <w:spacing w:line="360" w:lineRule="auto"/>
        <w:rPr>
          <w:rFonts w:ascii="楷体" w:eastAsia="楷体" w:hAnsi="楷体" w:cs="Calibri"/>
          <w:sz w:val="28"/>
          <w:szCs w:val="21"/>
        </w:rPr>
      </w:pPr>
      <w:r w:rsidRPr="00D65BC9">
        <w:rPr>
          <w:rFonts w:ascii="楷体" w:eastAsia="楷体" w:hAnsi="楷体" w:cs="Calibri" w:hint="eastAsia"/>
          <w:sz w:val="28"/>
          <w:szCs w:val="21"/>
        </w:rPr>
        <w:t xml:space="preserve">地      址：                      </w:t>
      </w:r>
    </w:p>
    <w:p w:rsidR="005E25A3" w:rsidRPr="00D65BC9" w:rsidRDefault="00621742">
      <w:pPr>
        <w:spacing w:line="360" w:lineRule="auto"/>
        <w:rPr>
          <w:rFonts w:ascii="楷体" w:eastAsia="楷体" w:hAnsi="楷体" w:cs="Calibri"/>
          <w:sz w:val="28"/>
          <w:szCs w:val="21"/>
        </w:rPr>
      </w:pPr>
      <w:r w:rsidRPr="00D65BC9">
        <w:rPr>
          <w:rFonts w:ascii="楷体" w:eastAsia="楷体" w:hAnsi="楷体" w:cs="Calibri" w:hint="eastAsia"/>
          <w:sz w:val="28"/>
          <w:szCs w:val="21"/>
        </w:rPr>
        <w:t xml:space="preserve">法定代表人：                         邮    编：        </w:t>
      </w:r>
    </w:p>
    <w:p w:rsidR="005E25A3" w:rsidRPr="00D65BC9" w:rsidRDefault="00621742">
      <w:pPr>
        <w:spacing w:line="360" w:lineRule="auto"/>
        <w:rPr>
          <w:rFonts w:ascii="楷体" w:eastAsia="楷体" w:hAnsi="楷体" w:cs="Calibri"/>
          <w:sz w:val="28"/>
          <w:szCs w:val="21"/>
        </w:rPr>
      </w:pPr>
      <w:r w:rsidRPr="00D65BC9">
        <w:rPr>
          <w:rFonts w:ascii="楷体" w:eastAsia="楷体" w:hAnsi="楷体" w:cs="Calibri" w:hint="eastAsia"/>
          <w:sz w:val="28"/>
          <w:szCs w:val="21"/>
        </w:rPr>
        <w:t xml:space="preserve">电      话：                         传    真：       </w:t>
      </w:r>
    </w:p>
    <w:p w:rsidR="005E25A3" w:rsidRPr="00D65BC9" w:rsidRDefault="00621742">
      <w:pPr>
        <w:spacing w:line="360" w:lineRule="auto"/>
        <w:rPr>
          <w:rFonts w:ascii="楷体" w:eastAsia="楷体" w:hAnsi="楷体" w:cs="Calibri"/>
          <w:sz w:val="28"/>
          <w:szCs w:val="21"/>
        </w:rPr>
      </w:pPr>
      <w:r w:rsidRPr="00D65BC9">
        <w:rPr>
          <w:rFonts w:ascii="楷体" w:eastAsia="楷体" w:hAnsi="楷体" w:cs="Calibri" w:hint="eastAsia"/>
          <w:sz w:val="28"/>
          <w:szCs w:val="21"/>
        </w:rPr>
        <w:t>税务登记号 ：</w:t>
      </w:r>
    </w:p>
    <w:p w:rsidR="005E25A3" w:rsidRPr="00D65BC9" w:rsidRDefault="00621742">
      <w:pPr>
        <w:spacing w:line="360" w:lineRule="auto"/>
        <w:rPr>
          <w:rFonts w:ascii="楷体" w:eastAsia="楷体" w:hAnsi="楷体" w:cs="Calibri"/>
          <w:b/>
          <w:sz w:val="28"/>
          <w:szCs w:val="21"/>
        </w:rPr>
      </w:pPr>
      <w:r w:rsidRPr="00D65BC9">
        <w:rPr>
          <w:rFonts w:ascii="楷体" w:eastAsia="楷体" w:hAnsi="楷体" w:cs="Calibri" w:hint="eastAsia"/>
          <w:sz w:val="28"/>
          <w:szCs w:val="21"/>
        </w:rPr>
        <w:t>开  户  行：                         帐    号：</w:t>
      </w:r>
    </w:p>
    <w:p w:rsidR="005E25A3" w:rsidRPr="00D65BC9" w:rsidRDefault="005E25A3">
      <w:pPr>
        <w:spacing w:line="360" w:lineRule="auto"/>
        <w:rPr>
          <w:rFonts w:ascii="楷体" w:eastAsia="楷体" w:hAnsi="楷体" w:cs="Calibri"/>
          <w:b/>
          <w:sz w:val="28"/>
          <w:szCs w:val="21"/>
        </w:rPr>
      </w:pPr>
    </w:p>
    <w:p w:rsidR="005E25A3" w:rsidRPr="00D65BC9" w:rsidRDefault="005E25A3">
      <w:pPr>
        <w:spacing w:line="360" w:lineRule="auto"/>
        <w:rPr>
          <w:rFonts w:ascii="楷体" w:eastAsia="楷体" w:hAnsi="楷体" w:cs="Calibri"/>
          <w:b/>
          <w:sz w:val="28"/>
          <w:szCs w:val="21"/>
        </w:rPr>
      </w:pPr>
    </w:p>
    <w:p w:rsidR="005E25A3" w:rsidRPr="00D65BC9" w:rsidRDefault="005E25A3">
      <w:pPr>
        <w:spacing w:line="360" w:lineRule="auto"/>
        <w:rPr>
          <w:rFonts w:ascii="楷体" w:eastAsia="楷体" w:hAnsi="楷体" w:cs="Calibri"/>
          <w:szCs w:val="21"/>
        </w:rPr>
      </w:pPr>
    </w:p>
    <w:p w:rsidR="005E25A3" w:rsidRPr="00D65BC9" w:rsidRDefault="005E25A3">
      <w:pPr>
        <w:spacing w:line="360" w:lineRule="auto"/>
        <w:rPr>
          <w:rFonts w:ascii="楷体" w:eastAsia="楷体" w:hAnsi="楷体" w:cs="Calibri"/>
          <w:szCs w:val="21"/>
        </w:rPr>
      </w:pPr>
    </w:p>
    <w:p w:rsidR="005E25A3" w:rsidRPr="00D65BC9" w:rsidRDefault="005E25A3">
      <w:pPr>
        <w:spacing w:line="360" w:lineRule="auto"/>
        <w:rPr>
          <w:rFonts w:ascii="楷体" w:eastAsia="楷体" w:hAnsi="楷体" w:cs="Calibri"/>
          <w:szCs w:val="21"/>
        </w:rPr>
      </w:pPr>
    </w:p>
    <w:p w:rsidR="005E25A3" w:rsidRPr="00D65BC9" w:rsidRDefault="00621742">
      <w:pPr>
        <w:spacing w:line="360" w:lineRule="auto"/>
        <w:jc w:val="center"/>
        <w:rPr>
          <w:rFonts w:ascii="楷体" w:eastAsia="楷体" w:hAnsi="楷体" w:cs="Calibri"/>
          <w:b/>
          <w:sz w:val="32"/>
          <w:szCs w:val="21"/>
        </w:rPr>
      </w:pPr>
      <w:r w:rsidRPr="00D65BC9">
        <w:rPr>
          <w:rFonts w:ascii="楷体" w:eastAsia="楷体" w:hAnsi="楷体" w:cs="Calibri" w:hint="eastAsia"/>
          <w:b/>
          <w:sz w:val="32"/>
          <w:szCs w:val="21"/>
        </w:rPr>
        <w:t>×××合同正文</w:t>
      </w:r>
    </w:p>
    <w:p w:rsidR="005E25A3" w:rsidRPr="00D65BC9" w:rsidRDefault="005E25A3">
      <w:pPr>
        <w:spacing w:line="360" w:lineRule="auto"/>
        <w:ind w:firstLineChars="200" w:firstLine="420"/>
        <w:rPr>
          <w:rFonts w:ascii="楷体" w:eastAsia="楷体" w:hAnsi="楷体" w:cs="Calibri"/>
          <w:szCs w:val="21"/>
        </w:rPr>
      </w:pP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经北京大学人民医院（以下简称“甲方”）与（以下简称“乙方”）对的商务谈判，双方</w:t>
      </w:r>
      <w:r w:rsidRPr="00D65BC9">
        <w:rPr>
          <w:rFonts w:ascii="楷体" w:eastAsia="楷体" w:hAnsi="楷体" w:cs="Calibri" w:hint="eastAsia"/>
          <w:szCs w:val="21"/>
        </w:rPr>
        <w:lastRenderedPageBreak/>
        <w:t>依照自愿平等原则，签订本合同。</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本合同在此声明如下：</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1．下述文件是本合同的一部分，并与本合同一起阅读和解释：</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(l)合同条款</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(2)合同条款附件</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2．考虑到甲方将按照本合同向乙方支付，乙方在此保证全部按照合同的规定向甲方提供技术服务，并修补缺陷。</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3．考虑到乙方提供的技术服务并修补缺陷，甲方在此保证按照合同规定的时间和方式向乙方支付合同价。</w:t>
      </w:r>
    </w:p>
    <w:p w:rsidR="005E25A3" w:rsidRPr="00D65BC9" w:rsidRDefault="00621742">
      <w:pPr>
        <w:spacing w:line="360" w:lineRule="auto"/>
        <w:ind w:firstLineChars="200" w:firstLine="482"/>
        <w:rPr>
          <w:rFonts w:ascii="楷体" w:eastAsia="楷体" w:hAnsi="楷体" w:cs="Calibri"/>
          <w:b/>
          <w:sz w:val="24"/>
          <w:szCs w:val="24"/>
        </w:rPr>
      </w:pPr>
      <w:r w:rsidRPr="00D65BC9">
        <w:rPr>
          <w:rFonts w:ascii="楷体" w:eastAsia="楷体" w:hAnsi="楷体" w:cs="Calibri" w:hint="eastAsia"/>
          <w:b/>
          <w:sz w:val="24"/>
          <w:szCs w:val="24"/>
        </w:rPr>
        <w:t>一、委托事项内容</w:t>
      </w:r>
    </w:p>
    <w:p w:rsidR="005E25A3" w:rsidRPr="00D65BC9" w:rsidRDefault="00621742">
      <w:pPr>
        <w:spacing w:line="360" w:lineRule="auto"/>
        <w:ind w:firstLineChars="200" w:firstLine="420"/>
        <w:rPr>
          <w:rFonts w:ascii="楷体" w:eastAsia="楷体" w:hAnsi="楷体" w:cs="Calibri"/>
          <w:szCs w:val="21"/>
          <w:u w:val="single"/>
        </w:rPr>
      </w:pPr>
      <w:r w:rsidRPr="00D65BC9">
        <w:rPr>
          <w:rFonts w:ascii="楷体" w:eastAsia="楷体" w:hAnsi="楷体" w:cs="Calibri" w:hint="eastAsia"/>
          <w:szCs w:val="21"/>
        </w:rPr>
        <w:t>1.1双方约定，乙方完成甲方所委托</w:t>
      </w:r>
      <w:r w:rsidRPr="00D65BC9">
        <w:rPr>
          <w:rFonts w:ascii="楷体" w:eastAsia="楷体" w:hAnsi="楷体" w:cs="Calibri" w:hint="eastAsia"/>
          <w:szCs w:val="21"/>
          <w:u w:val="single"/>
        </w:rPr>
        <w:t xml:space="preserve">                  。</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1.2本合同期限自起生效，至终止。</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1.3本合同项下的委托项目履行地点为。</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1.4项目主要内容及交付物（附件：     ）</w:t>
      </w:r>
    </w:p>
    <w:p w:rsidR="005E25A3" w:rsidRPr="00D65BC9" w:rsidRDefault="00621742">
      <w:pPr>
        <w:spacing w:line="360" w:lineRule="auto"/>
        <w:ind w:firstLineChars="150" w:firstLine="361"/>
        <w:rPr>
          <w:rFonts w:ascii="楷体" w:eastAsia="楷体" w:hAnsi="楷体" w:cs="Calibri"/>
          <w:b/>
          <w:sz w:val="24"/>
          <w:szCs w:val="21"/>
        </w:rPr>
      </w:pPr>
      <w:r w:rsidRPr="00D65BC9">
        <w:rPr>
          <w:rFonts w:ascii="楷体" w:eastAsia="楷体" w:hAnsi="楷体" w:cs="Calibri" w:hint="eastAsia"/>
          <w:b/>
          <w:sz w:val="24"/>
          <w:szCs w:val="21"/>
        </w:rPr>
        <w:t>二、服务费用</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2.1合同含税总金额为：大写：元整；小写：元整。</w:t>
      </w:r>
    </w:p>
    <w:p w:rsidR="005E25A3" w:rsidRPr="00D65BC9" w:rsidRDefault="00621742">
      <w:pPr>
        <w:spacing w:line="360" w:lineRule="auto"/>
        <w:ind w:firstLineChars="200" w:firstLine="420"/>
        <w:rPr>
          <w:rFonts w:ascii="楷体" w:eastAsia="楷体" w:hAnsi="楷体" w:cs="Calibri"/>
          <w:szCs w:val="21"/>
          <w:u w:val="single"/>
        </w:rPr>
      </w:pPr>
      <w:r w:rsidRPr="00D65BC9">
        <w:rPr>
          <w:rFonts w:ascii="楷体" w:eastAsia="楷体" w:hAnsi="楷体" w:cs="Calibri" w:hint="eastAsia"/>
          <w:szCs w:val="21"/>
        </w:rPr>
        <w:t xml:space="preserve">2.2价格明细表： </w:t>
      </w:r>
    </w:p>
    <w:p w:rsidR="005E25A3" w:rsidRPr="00D65BC9" w:rsidRDefault="00621742">
      <w:pPr>
        <w:spacing w:line="360" w:lineRule="auto"/>
        <w:ind w:leftChars="200" w:left="630" w:hangingChars="100" w:hanging="210"/>
        <w:rPr>
          <w:rFonts w:ascii="楷体" w:eastAsia="楷体" w:hAnsi="楷体" w:cs="Calibri"/>
          <w:szCs w:val="21"/>
        </w:rPr>
      </w:pPr>
      <w:r w:rsidRPr="00D65BC9">
        <w:rPr>
          <w:rFonts w:ascii="楷体" w:eastAsia="楷体" w:hAnsi="楷体" w:cs="Calibri" w:hint="eastAsia"/>
          <w:szCs w:val="21"/>
        </w:rPr>
        <w:t>2.3支付方式：甲方按以下方式付款：乙方提供合规发票</w:t>
      </w:r>
    </w:p>
    <w:p w:rsidR="005E25A3" w:rsidRPr="00D65BC9" w:rsidRDefault="00621742">
      <w:pPr>
        <w:spacing w:line="360" w:lineRule="auto"/>
        <w:ind w:firstLineChars="150" w:firstLine="361"/>
        <w:rPr>
          <w:rFonts w:ascii="楷体" w:eastAsia="楷体" w:hAnsi="楷体" w:cs="Calibri"/>
          <w:b/>
          <w:sz w:val="24"/>
          <w:szCs w:val="21"/>
        </w:rPr>
      </w:pPr>
      <w:r w:rsidRPr="00D65BC9">
        <w:rPr>
          <w:rFonts w:ascii="楷体" w:eastAsia="楷体" w:hAnsi="楷体" w:cs="Calibri" w:hint="eastAsia"/>
          <w:b/>
          <w:sz w:val="24"/>
          <w:szCs w:val="21"/>
        </w:rPr>
        <w:t>三、双方的权利和义务</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3.1甲方的权利和义务</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3.1.1甲方审核乙方提交的委托项目工作方案和配套工作计划。</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3.1.2甲方检查监督乙方完成委托项目工作的进度。</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3.1.3甲方对乙方提交的符合本合同约定条件的工作成果或相关文件进行审核及验收。</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3.1.5乙方在完成委托项目的过程中，甲方为乙方提供必要的协调帮助。</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3.1.6甲方应按照合同条款及时向乙方支付相应的费用。</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3.2乙方的权利和义务</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bCs/>
          <w:iCs/>
          <w:szCs w:val="21"/>
        </w:rPr>
        <w:t>3.2.1</w:t>
      </w:r>
      <w:r w:rsidRPr="00D65BC9">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5E25A3" w:rsidRPr="00D65BC9" w:rsidRDefault="00621742">
      <w:pPr>
        <w:spacing w:line="360" w:lineRule="auto"/>
        <w:ind w:firstLineChars="200" w:firstLine="420"/>
        <w:rPr>
          <w:rFonts w:ascii="楷体" w:eastAsia="楷体" w:hAnsi="楷体" w:cs="Calibri"/>
          <w:bCs/>
          <w:iCs/>
          <w:szCs w:val="21"/>
        </w:rPr>
      </w:pPr>
      <w:r w:rsidRPr="00D65BC9">
        <w:rPr>
          <w:rFonts w:ascii="楷体" w:eastAsia="楷体" w:hAnsi="楷体" w:cs="Calibri" w:hint="eastAsia"/>
          <w:bCs/>
          <w:iCs/>
          <w:szCs w:val="21"/>
        </w:rPr>
        <w:lastRenderedPageBreak/>
        <w:t>3.2.2乙方应遵守国家法律、法规和行业行为准则为甲方完成委托项目的工作。乙方提交的工作成果必须达到合同约定的要求，并对其完成的委托项目工作成果的真实性和准确性与服务质量全面负责。</w:t>
      </w:r>
    </w:p>
    <w:p w:rsidR="005E25A3" w:rsidRPr="00D65BC9" w:rsidRDefault="00621742">
      <w:pPr>
        <w:spacing w:line="360" w:lineRule="auto"/>
        <w:ind w:firstLineChars="200" w:firstLine="420"/>
        <w:rPr>
          <w:rFonts w:ascii="楷体" w:eastAsia="楷体" w:hAnsi="楷体" w:cs="Calibri"/>
          <w:bCs/>
          <w:iCs/>
          <w:szCs w:val="21"/>
        </w:rPr>
      </w:pPr>
      <w:r w:rsidRPr="00D65BC9">
        <w:rPr>
          <w:rFonts w:ascii="楷体" w:eastAsia="楷体" w:hAnsi="楷体" w:cs="Calibri" w:hint="eastAsia"/>
          <w:szCs w:val="21"/>
        </w:rPr>
        <w:t xml:space="preserve">3.2.3乙方发现甲方提供的技术资料、数据有明显错误和缺陷的，有权于收到上述资料后 </w:t>
      </w:r>
      <w:r w:rsidRPr="00D65BC9">
        <w:rPr>
          <w:rFonts w:ascii="楷体" w:eastAsia="楷体" w:hAnsi="楷体" w:cs="Calibri" w:hint="eastAsia"/>
          <w:szCs w:val="21"/>
          <w:u w:val="single"/>
        </w:rPr>
        <w:t>5</w:t>
      </w:r>
      <w:r w:rsidRPr="00D65BC9">
        <w:rPr>
          <w:rFonts w:ascii="楷体" w:eastAsia="楷体" w:hAnsi="楷体" w:cs="Calibri" w:hint="eastAsia"/>
          <w:szCs w:val="21"/>
        </w:rPr>
        <w:t>日内书面通知甲方进行补充、修改。如逾期未提出异议的，则视为甲方提交的资料、数据符合合同约定的条件。</w:t>
      </w:r>
    </w:p>
    <w:p w:rsidR="005E25A3" w:rsidRPr="00D65BC9" w:rsidRDefault="00621742">
      <w:pPr>
        <w:spacing w:line="360" w:lineRule="auto"/>
        <w:ind w:firstLineChars="200" w:firstLine="420"/>
        <w:rPr>
          <w:rFonts w:ascii="楷体" w:eastAsia="楷体" w:hAnsi="楷体" w:cs="Calibri"/>
          <w:bCs/>
          <w:iCs/>
          <w:szCs w:val="21"/>
        </w:rPr>
      </w:pPr>
      <w:r w:rsidRPr="00D65BC9">
        <w:rPr>
          <w:rFonts w:ascii="楷体" w:eastAsia="楷体" w:hAnsi="楷体" w:cs="Calibri" w:hint="eastAsia"/>
          <w:bCs/>
          <w:iCs/>
          <w:szCs w:val="21"/>
        </w:rPr>
        <w:t>3.2.4甲方对乙方提交的委托项目工作成果提出质疑或要求乙方答复时，乙方须在收到甲方的质疑后</w:t>
      </w:r>
      <w:r w:rsidRPr="00D65BC9">
        <w:rPr>
          <w:rFonts w:ascii="楷体" w:eastAsia="楷体" w:hAnsi="楷体" w:cs="Calibri" w:hint="eastAsia"/>
          <w:bCs/>
          <w:iCs/>
          <w:szCs w:val="21"/>
          <w:u w:val="single"/>
        </w:rPr>
        <w:t xml:space="preserve"> 3 </w:t>
      </w:r>
      <w:r w:rsidRPr="00D65BC9">
        <w:rPr>
          <w:rFonts w:ascii="楷体" w:eastAsia="楷体" w:hAnsi="楷体" w:cs="Calibri" w:hint="eastAsia"/>
          <w:bCs/>
          <w:iCs/>
          <w:szCs w:val="21"/>
        </w:rPr>
        <w:t>日内给予书面解释或答复。</w:t>
      </w:r>
    </w:p>
    <w:p w:rsidR="005E25A3" w:rsidRPr="00D65BC9" w:rsidRDefault="00621742">
      <w:pPr>
        <w:spacing w:line="360" w:lineRule="auto"/>
        <w:ind w:firstLineChars="150" w:firstLine="315"/>
        <w:rPr>
          <w:rFonts w:ascii="楷体" w:eastAsia="楷体" w:hAnsi="楷体" w:cs="Calibri"/>
          <w:szCs w:val="21"/>
        </w:rPr>
      </w:pPr>
      <w:r w:rsidRPr="00D65BC9">
        <w:rPr>
          <w:rFonts w:ascii="楷体" w:eastAsia="楷体" w:hAnsi="楷体" w:cs="Calibri" w:hint="eastAsia"/>
          <w:bCs/>
          <w:iCs/>
          <w:szCs w:val="21"/>
        </w:rPr>
        <w:t>3.2.5乙方为甲方服务期间，因乙方原因造成的事故，其责任与损失均由乙方承担。</w:t>
      </w:r>
    </w:p>
    <w:p w:rsidR="005E25A3" w:rsidRPr="00D65BC9" w:rsidRDefault="00621742">
      <w:pPr>
        <w:spacing w:line="360" w:lineRule="auto"/>
        <w:ind w:firstLineChars="149" w:firstLine="359"/>
        <w:rPr>
          <w:rFonts w:ascii="楷体" w:eastAsia="楷体" w:hAnsi="楷体" w:cs="Calibri"/>
          <w:b/>
          <w:sz w:val="24"/>
          <w:szCs w:val="21"/>
        </w:rPr>
      </w:pPr>
      <w:r w:rsidRPr="00D65BC9">
        <w:rPr>
          <w:rFonts w:ascii="楷体" w:eastAsia="楷体" w:hAnsi="楷体" w:cs="Calibri" w:hint="eastAsia"/>
          <w:b/>
          <w:sz w:val="24"/>
          <w:szCs w:val="21"/>
        </w:rPr>
        <w:t>四、服务质量管理</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4.2乙方向甲方提交完整的委托项目工作成果后，应在甲方指定的地点接受甲方对其工作成果进行质量评审。</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5E25A3" w:rsidRPr="00D65BC9" w:rsidRDefault="00621742">
      <w:pPr>
        <w:spacing w:line="360" w:lineRule="auto"/>
        <w:ind w:firstLineChars="199" w:firstLine="479"/>
        <w:rPr>
          <w:rFonts w:ascii="楷体" w:eastAsia="楷体" w:hAnsi="楷体" w:cs="Calibri"/>
          <w:b/>
          <w:sz w:val="24"/>
          <w:szCs w:val="24"/>
        </w:rPr>
      </w:pPr>
      <w:r w:rsidRPr="00D65BC9">
        <w:rPr>
          <w:rFonts w:ascii="楷体" w:eastAsia="楷体" w:hAnsi="楷体" w:cs="Calibri" w:hint="eastAsia"/>
          <w:b/>
          <w:sz w:val="24"/>
          <w:szCs w:val="24"/>
        </w:rPr>
        <w:t>五、知识产权</w:t>
      </w:r>
    </w:p>
    <w:p w:rsidR="005E25A3" w:rsidRPr="00D65BC9" w:rsidRDefault="00621742">
      <w:pPr>
        <w:spacing w:line="360" w:lineRule="auto"/>
        <w:ind w:firstLineChars="249" w:firstLine="523"/>
        <w:rPr>
          <w:rFonts w:ascii="楷体" w:eastAsia="楷体" w:hAnsi="楷体" w:cs="Calibri"/>
          <w:b/>
          <w:sz w:val="24"/>
          <w:szCs w:val="24"/>
        </w:rPr>
      </w:pPr>
      <w:r w:rsidRPr="00D65BC9">
        <w:rPr>
          <w:rFonts w:ascii="楷体" w:eastAsia="楷体" w:hAnsi="楷体" w:cs="Calibri" w:hint="eastAsia"/>
          <w:szCs w:val="21"/>
        </w:rPr>
        <w:t>5.1在本合同有效期内，乙方利用甲方提供的技术资料和工作条件所完成的新的技术成果，归</w:t>
      </w:r>
      <w:r w:rsidRPr="00D65BC9">
        <w:rPr>
          <w:rFonts w:ascii="楷体" w:eastAsia="楷体" w:hAnsi="楷体" w:cs="Calibri" w:hint="eastAsia"/>
          <w:szCs w:val="21"/>
          <w:u w:val="single"/>
        </w:rPr>
        <w:t xml:space="preserve"> 甲</w:t>
      </w:r>
      <w:r w:rsidRPr="00D65BC9">
        <w:rPr>
          <w:rFonts w:ascii="楷体" w:eastAsia="楷体" w:hAnsi="楷体" w:cs="Calibri" w:hint="eastAsia"/>
          <w:szCs w:val="21"/>
        </w:rPr>
        <w:t xml:space="preserve"> 方所有；合同有效期内，甲方利用乙方提交的技术咨询工作成果所完成的新的技术成果，归甲方所有。</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lastRenderedPageBreak/>
        <w:t>5.4如果甲方在合同期间，使用或侵犯第三方专利或著作权的设备、软件、程序代码等，由此引起的一切后果由甲方承担，乙方不承担任何责任。</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5E25A3" w:rsidRPr="00D65BC9" w:rsidRDefault="00621742">
      <w:pPr>
        <w:spacing w:line="360" w:lineRule="auto"/>
        <w:ind w:firstLineChars="150" w:firstLine="361"/>
        <w:rPr>
          <w:rFonts w:ascii="楷体" w:eastAsia="楷体" w:hAnsi="楷体" w:cs="Calibri"/>
          <w:b/>
          <w:sz w:val="24"/>
          <w:szCs w:val="24"/>
        </w:rPr>
      </w:pPr>
      <w:r w:rsidRPr="00D65BC9">
        <w:rPr>
          <w:rFonts w:ascii="楷体" w:eastAsia="楷体" w:hAnsi="楷体" w:cs="Calibri" w:hint="eastAsia"/>
          <w:b/>
          <w:sz w:val="24"/>
          <w:szCs w:val="24"/>
        </w:rPr>
        <w:t>六、保密义务</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6.1乙方不得向乙方内部无关人员及任何第三方泄露双方在执行合同过程中了解到的甲方任何数据、资料、信息等。</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6.2甲乙双方均保证不向内部无关人员及任何第三方透漏本合同任意条款内容。</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5E25A3" w:rsidRPr="00D65BC9" w:rsidRDefault="00621742">
      <w:pPr>
        <w:spacing w:line="360" w:lineRule="auto"/>
        <w:ind w:firstLineChars="150" w:firstLine="361"/>
        <w:rPr>
          <w:rFonts w:ascii="楷体" w:eastAsia="楷体" w:hAnsi="楷体" w:cs="Calibri"/>
          <w:b/>
          <w:sz w:val="24"/>
          <w:szCs w:val="21"/>
        </w:rPr>
      </w:pPr>
      <w:r w:rsidRPr="00D65BC9">
        <w:rPr>
          <w:rFonts w:ascii="楷体" w:eastAsia="楷体" w:hAnsi="楷体" w:cs="Calibri" w:hint="eastAsia"/>
          <w:b/>
          <w:sz w:val="24"/>
          <w:szCs w:val="21"/>
        </w:rPr>
        <w:t>七、合同变更</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7.2 合同的变更、解除不影响守约一方要求损害赔偿的权利。</w:t>
      </w:r>
    </w:p>
    <w:p w:rsidR="005E25A3" w:rsidRPr="00D65BC9" w:rsidRDefault="00621742">
      <w:pPr>
        <w:spacing w:line="360" w:lineRule="auto"/>
        <w:ind w:firstLineChars="197" w:firstLine="475"/>
        <w:rPr>
          <w:rFonts w:ascii="楷体" w:eastAsia="楷体" w:hAnsi="楷体" w:cs="Calibri"/>
          <w:b/>
          <w:sz w:val="24"/>
          <w:szCs w:val="21"/>
        </w:rPr>
      </w:pPr>
      <w:r w:rsidRPr="00D65BC9">
        <w:rPr>
          <w:rFonts w:ascii="楷体" w:eastAsia="楷体" w:hAnsi="楷体" w:cs="Calibri" w:hint="eastAsia"/>
          <w:b/>
          <w:sz w:val="24"/>
          <w:szCs w:val="21"/>
        </w:rPr>
        <w:t>八、违约责任</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8.3 如乙方违反合同保密约定，应当采取有效措施防止该保密信息的泄密范围进一步扩</w:t>
      </w:r>
      <w:r w:rsidRPr="00D65BC9">
        <w:rPr>
          <w:rFonts w:ascii="楷体" w:eastAsia="楷体" w:hAnsi="楷体" w:cs="Calibri" w:hint="eastAsia"/>
          <w:color w:val="000000"/>
          <w:szCs w:val="21"/>
        </w:rPr>
        <w:t>大，同时乙方应按本合同总金额20%向甲方支付违约金。</w:t>
      </w:r>
    </w:p>
    <w:p w:rsidR="005E25A3" w:rsidRPr="00D65BC9" w:rsidRDefault="00621742">
      <w:pPr>
        <w:spacing w:line="360" w:lineRule="auto"/>
        <w:ind w:firstLineChars="200" w:firstLine="420"/>
        <w:rPr>
          <w:rFonts w:ascii="楷体" w:eastAsia="楷体" w:hAnsi="楷体" w:cs="Calibri"/>
          <w:color w:val="000000"/>
          <w:szCs w:val="21"/>
        </w:rPr>
      </w:pPr>
      <w:r w:rsidRPr="00D65BC9">
        <w:rPr>
          <w:rFonts w:ascii="楷体" w:eastAsia="楷体" w:hAnsi="楷体" w:cs="Calibri" w:hint="eastAsia"/>
          <w:szCs w:val="21"/>
        </w:rPr>
        <w:t>8.4</w:t>
      </w:r>
      <w:r w:rsidRPr="00D65BC9">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5E25A3" w:rsidRPr="00D65BC9" w:rsidRDefault="00621742">
      <w:pPr>
        <w:spacing w:line="360" w:lineRule="auto"/>
        <w:ind w:firstLineChars="200" w:firstLine="482"/>
        <w:rPr>
          <w:rFonts w:ascii="楷体" w:eastAsia="楷体" w:hAnsi="楷体" w:cs="Calibri"/>
          <w:b/>
          <w:sz w:val="24"/>
          <w:szCs w:val="21"/>
        </w:rPr>
      </w:pPr>
      <w:r w:rsidRPr="00D65BC9">
        <w:rPr>
          <w:rFonts w:ascii="楷体" w:eastAsia="楷体" w:hAnsi="楷体" w:cs="Calibri" w:hint="eastAsia"/>
          <w:b/>
          <w:sz w:val="24"/>
          <w:szCs w:val="21"/>
        </w:rPr>
        <w:t>九、纠纷解决</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lastRenderedPageBreak/>
        <w:t>双方本着友好协商的态度解决本合同履行过程中产生的任何争议。协商无效的，任何一方均可采取法律程序向本合同履行所在地的北京市西城区人民法院起诉解决纠纷。</w:t>
      </w:r>
    </w:p>
    <w:p w:rsidR="005E25A3" w:rsidRPr="00D65BC9" w:rsidRDefault="00621742">
      <w:pPr>
        <w:spacing w:line="360" w:lineRule="auto"/>
        <w:ind w:firstLineChars="196" w:firstLine="472"/>
        <w:rPr>
          <w:rFonts w:ascii="楷体" w:eastAsia="楷体" w:hAnsi="楷体" w:cs="Calibri"/>
          <w:b/>
          <w:sz w:val="24"/>
          <w:szCs w:val="21"/>
        </w:rPr>
      </w:pPr>
      <w:r w:rsidRPr="00D65BC9">
        <w:rPr>
          <w:rFonts w:ascii="楷体" w:eastAsia="楷体" w:hAnsi="楷体" w:cs="Calibri" w:hint="eastAsia"/>
          <w:b/>
          <w:sz w:val="24"/>
          <w:szCs w:val="21"/>
        </w:rPr>
        <w:t>十、不可抗力</w:t>
      </w:r>
    </w:p>
    <w:p w:rsidR="005E25A3" w:rsidRPr="00D65BC9" w:rsidRDefault="00621742">
      <w:pPr>
        <w:tabs>
          <w:tab w:val="left" w:pos="426"/>
        </w:tabs>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10.1 不可抗力包括地震、水灾、台风等重大自然灾害，战争等因素，以及其他不能预见、不能避免且不能克服等因素。</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10.2 任何一方由于受不可抗力影响而无法正常履行本合同相关条款的，可免予承担相关法律责任。</w:t>
      </w:r>
    </w:p>
    <w:p w:rsidR="005E25A3" w:rsidRPr="00D65BC9" w:rsidRDefault="00621742">
      <w:pPr>
        <w:spacing w:line="360" w:lineRule="auto"/>
        <w:ind w:firstLineChars="149" w:firstLine="359"/>
        <w:rPr>
          <w:rFonts w:ascii="楷体" w:eastAsia="楷体" w:hAnsi="楷体" w:cs="Calibri"/>
          <w:b/>
          <w:sz w:val="24"/>
          <w:szCs w:val="21"/>
        </w:rPr>
      </w:pPr>
      <w:r w:rsidRPr="00D65BC9">
        <w:rPr>
          <w:rFonts w:ascii="楷体" w:eastAsia="楷体" w:hAnsi="楷体" w:cs="Calibri" w:hint="eastAsia"/>
          <w:b/>
          <w:sz w:val="24"/>
          <w:szCs w:val="21"/>
        </w:rPr>
        <w:t>十一、其他约定</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11.1 本合同须经</w:t>
      </w:r>
      <w:r w:rsidRPr="00D65BC9">
        <w:rPr>
          <w:rFonts w:ascii="楷体" w:eastAsia="楷体" w:hAnsi="楷体" w:cs="Calibri" w:hint="eastAsia"/>
          <w:sz w:val="22"/>
          <w:szCs w:val="21"/>
        </w:rPr>
        <w:t>法定代表人或委托代理人签字</w:t>
      </w:r>
      <w:r w:rsidRPr="00D65BC9">
        <w:rPr>
          <w:rFonts w:ascii="楷体" w:eastAsia="楷体" w:hAnsi="楷体" w:cs="Calibri" w:hint="eastAsia"/>
          <w:szCs w:val="21"/>
        </w:rPr>
        <w:t>并加盖各自单位公章后方可生效。</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11.2 本合同壹式份，甲方执份，乙方执份，均具有同等法律效力。</w:t>
      </w:r>
    </w:p>
    <w:p w:rsidR="005E25A3" w:rsidRPr="00D65BC9" w:rsidRDefault="00621742">
      <w:pPr>
        <w:spacing w:line="360" w:lineRule="auto"/>
        <w:ind w:firstLineChars="149" w:firstLine="359"/>
        <w:rPr>
          <w:rFonts w:ascii="楷体" w:eastAsia="楷体" w:hAnsi="楷体" w:cs="Calibri"/>
          <w:b/>
          <w:sz w:val="24"/>
          <w:szCs w:val="21"/>
        </w:rPr>
      </w:pPr>
      <w:r w:rsidRPr="00D65BC9">
        <w:rPr>
          <w:rFonts w:ascii="楷体" w:eastAsia="楷体" w:hAnsi="楷体" w:cs="Calibri" w:hint="eastAsia"/>
          <w:b/>
          <w:sz w:val="24"/>
          <w:szCs w:val="21"/>
        </w:rPr>
        <w:t>十二、合同终止</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 xml:space="preserve">12.1 </w:t>
      </w:r>
      <w:r w:rsidRPr="00D65BC9">
        <w:rPr>
          <w:rFonts w:ascii="楷体" w:eastAsia="楷体" w:hAnsi="楷体" w:cs="Calibri" w:hint="eastAsia"/>
          <w:kern w:val="0"/>
          <w:szCs w:val="21"/>
        </w:rPr>
        <w:t>合同期限</w:t>
      </w:r>
      <w:r w:rsidRPr="00D65BC9">
        <w:rPr>
          <w:rFonts w:ascii="楷体" w:eastAsia="楷体" w:hAnsi="楷体" w:cs="Calibri" w:hint="eastAsia"/>
          <w:szCs w:val="21"/>
        </w:rPr>
        <w:t>届满，该合同自动终止。</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12.3任何一方违约，在7日之内未采取有效改正措施的，守约方可书面通知违约方解除合同。</w:t>
      </w:r>
    </w:p>
    <w:p w:rsidR="005E25A3" w:rsidRPr="00D65BC9" w:rsidRDefault="00621742">
      <w:pPr>
        <w:spacing w:line="360" w:lineRule="auto"/>
        <w:ind w:firstLineChars="171" w:firstLine="359"/>
        <w:rPr>
          <w:rFonts w:ascii="楷体" w:eastAsia="楷体" w:hAnsi="楷体" w:cs="Calibri"/>
          <w:szCs w:val="21"/>
        </w:rPr>
      </w:pPr>
      <w:r w:rsidRPr="00D65BC9">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5E25A3" w:rsidRPr="00D65BC9" w:rsidRDefault="00621742">
      <w:pPr>
        <w:spacing w:line="360" w:lineRule="auto"/>
        <w:ind w:firstLineChars="149" w:firstLine="359"/>
        <w:rPr>
          <w:rFonts w:ascii="楷体" w:eastAsia="楷体" w:hAnsi="楷体" w:cs="Calibri"/>
          <w:b/>
          <w:sz w:val="24"/>
          <w:szCs w:val="21"/>
        </w:rPr>
      </w:pPr>
      <w:r w:rsidRPr="00D65BC9">
        <w:rPr>
          <w:rFonts w:ascii="楷体" w:eastAsia="楷体" w:hAnsi="楷体" w:cs="Calibri" w:hint="eastAsia"/>
          <w:b/>
          <w:sz w:val="24"/>
          <w:szCs w:val="21"/>
        </w:rPr>
        <w:t>十三、附则</w:t>
      </w:r>
    </w:p>
    <w:p w:rsidR="005E25A3" w:rsidRPr="00D65BC9" w:rsidRDefault="00621742">
      <w:pPr>
        <w:spacing w:line="360" w:lineRule="auto"/>
        <w:ind w:firstLineChars="171" w:firstLine="359"/>
        <w:rPr>
          <w:rFonts w:ascii="楷体" w:eastAsia="楷体" w:hAnsi="楷体" w:cs="Calibri"/>
          <w:szCs w:val="21"/>
        </w:rPr>
      </w:pPr>
      <w:r w:rsidRPr="00D65BC9">
        <w:rPr>
          <w:rFonts w:ascii="楷体" w:eastAsia="楷体" w:hAnsi="楷体" w:cs="Calibri" w:hint="eastAsia"/>
          <w:szCs w:val="21"/>
        </w:rPr>
        <w:t>13.1 乙方人员不得以任何形式对甲方人员进行商业贿赂。</w:t>
      </w:r>
    </w:p>
    <w:p w:rsidR="005E25A3" w:rsidRPr="00D65BC9" w:rsidRDefault="00621742">
      <w:pPr>
        <w:spacing w:line="360" w:lineRule="auto"/>
        <w:ind w:firstLineChars="171" w:firstLine="359"/>
        <w:rPr>
          <w:rFonts w:ascii="楷体" w:eastAsia="楷体" w:hAnsi="楷体" w:cs="Calibri"/>
          <w:szCs w:val="21"/>
        </w:rPr>
      </w:pPr>
      <w:r w:rsidRPr="00D65BC9">
        <w:rPr>
          <w:rFonts w:ascii="楷体" w:eastAsia="楷体" w:hAnsi="楷体" w:cs="Calibri" w:hint="eastAsia"/>
          <w:szCs w:val="21"/>
        </w:rPr>
        <w:t>13.2 本合同生效后，在</w:t>
      </w:r>
      <w:r w:rsidRPr="00D65BC9">
        <w:rPr>
          <w:rFonts w:ascii="楷体" w:eastAsia="楷体" w:hAnsi="楷体" w:cs="Calibri" w:hint="eastAsia"/>
          <w:kern w:val="0"/>
          <w:szCs w:val="21"/>
        </w:rPr>
        <w:t>合同期限</w:t>
      </w:r>
      <w:r w:rsidRPr="00D65BC9">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5E25A3" w:rsidRPr="00D65BC9" w:rsidRDefault="00621742">
      <w:pPr>
        <w:spacing w:line="360" w:lineRule="auto"/>
        <w:ind w:firstLineChars="194" w:firstLine="407"/>
        <w:rPr>
          <w:rFonts w:ascii="楷体" w:eastAsia="楷体" w:hAnsi="楷体" w:cs="Calibri"/>
          <w:szCs w:val="21"/>
        </w:rPr>
      </w:pPr>
      <w:r w:rsidRPr="00D65BC9">
        <w:rPr>
          <w:rFonts w:ascii="楷体" w:eastAsia="楷体" w:hAnsi="楷体" w:cs="Calibri" w:hint="eastAsia"/>
          <w:szCs w:val="21"/>
        </w:rPr>
        <w:t>13.3 附件XXXXXXX为本合同的组成部分，与本合同具有同等效力。</w:t>
      </w:r>
    </w:p>
    <w:p w:rsidR="005E25A3" w:rsidRPr="00D65BC9" w:rsidRDefault="005E25A3">
      <w:pPr>
        <w:spacing w:line="360" w:lineRule="auto"/>
        <w:ind w:firstLine="435"/>
        <w:rPr>
          <w:rFonts w:ascii="楷体" w:eastAsia="楷体" w:hAnsi="楷体" w:cs="Calibri"/>
          <w:sz w:val="22"/>
          <w:szCs w:val="21"/>
        </w:rPr>
      </w:pPr>
    </w:p>
    <w:p w:rsidR="005E25A3" w:rsidRPr="00D65BC9" w:rsidRDefault="005E25A3">
      <w:pPr>
        <w:spacing w:line="360" w:lineRule="auto"/>
        <w:ind w:firstLine="435"/>
        <w:rPr>
          <w:rFonts w:ascii="楷体" w:eastAsia="楷体" w:hAnsi="楷体" w:cs="Calibri"/>
          <w:sz w:val="22"/>
          <w:szCs w:val="21"/>
        </w:rPr>
      </w:pPr>
    </w:p>
    <w:p w:rsidR="005E25A3" w:rsidRPr="00D65BC9" w:rsidRDefault="005E25A3">
      <w:pPr>
        <w:spacing w:line="360" w:lineRule="auto"/>
        <w:ind w:firstLine="435"/>
        <w:rPr>
          <w:rFonts w:ascii="楷体" w:eastAsia="楷体" w:hAnsi="楷体" w:cs="Calibri"/>
          <w:sz w:val="22"/>
          <w:szCs w:val="21"/>
        </w:rPr>
      </w:pPr>
    </w:p>
    <w:p w:rsidR="005E25A3" w:rsidRPr="00D65BC9" w:rsidRDefault="00621742">
      <w:pPr>
        <w:spacing w:line="360" w:lineRule="auto"/>
        <w:rPr>
          <w:rFonts w:ascii="楷体" w:eastAsia="楷体" w:hAnsi="楷体" w:cs="Calibri"/>
          <w:sz w:val="22"/>
          <w:szCs w:val="21"/>
        </w:rPr>
      </w:pPr>
      <w:r w:rsidRPr="00D65BC9">
        <w:rPr>
          <w:rFonts w:ascii="楷体" w:eastAsia="楷体" w:hAnsi="楷体" w:cs="Calibri" w:hint="eastAsia"/>
          <w:sz w:val="22"/>
          <w:szCs w:val="21"/>
        </w:rPr>
        <w:t xml:space="preserve">甲方(盖章)：北京大学人民医院                乙方（盖章)：       </w:t>
      </w:r>
    </w:p>
    <w:p w:rsidR="005E25A3" w:rsidRPr="00D65BC9" w:rsidRDefault="005E25A3">
      <w:pPr>
        <w:spacing w:line="360" w:lineRule="auto"/>
        <w:rPr>
          <w:rFonts w:ascii="楷体" w:eastAsia="楷体" w:hAnsi="楷体" w:cs="Calibri"/>
          <w:sz w:val="22"/>
          <w:szCs w:val="21"/>
        </w:rPr>
      </w:pPr>
    </w:p>
    <w:p w:rsidR="005E25A3" w:rsidRPr="00D65BC9" w:rsidRDefault="00621742">
      <w:pPr>
        <w:spacing w:line="360" w:lineRule="auto"/>
        <w:rPr>
          <w:rFonts w:ascii="楷体" w:eastAsia="楷体" w:hAnsi="楷体" w:cs="Calibri"/>
          <w:sz w:val="22"/>
          <w:szCs w:val="21"/>
        </w:rPr>
      </w:pPr>
      <w:r w:rsidRPr="00D65BC9">
        <w:rPr>
          <w:rFonts w:ascii="楷体" w:eastAsia="楷体" w:hAnsi="楷体" w:cs="Calibri" w:hint="eastAsia"/>
          <w:sz w:val="22"/>
          <w:szCs w:val="21"/>
        </w:rPr>
        <w:t>法定代表人或委托代理人(签字):               法定代表人或委托代理人(签字):</w:t>
      </w:r>
    </w:p>
    <w:p w:rsidR="005E25A3" w:rsidRPr="00D65BC9" w:rsidRDefault="005E25A3">
      <w:pPr>
        <w:spacing w:line="360" w:lineRule="auto"/>
        <w:rPr>
          <w:rFonts w:ascii="楷体" w:eastAsia="楷体" w:hAnsi="楷体" w:cs="Calibri"/>
          <w:sz w:val="22"/>
          <w:szCs w:val="21"/>
        </w:rPr>
      </w:pPr>
    </w:p>
    <w:p w:rsidR="005E25A3" w:rsidRPr="00D65BC9" w:rsidRDefault="00621742">
      <w:pPr>
        <w:spacing w:line="360" w:lineRule="auto"/>
        <w:rPr>
          <w:rFonts w:ascii="楷体" w:eastAsia="楷体" w:hAnsi="楷体" w:cs="Calibri"/>
          <w:sz w:val="22"/>
          <w:szCs w:val="21"/>
        </w:rPr>
      </w:pPr>
      <w:r w:rsidRPr="00D65BC9">
        <w:rPr>
          <w:rFonts w:ascii="楷体" w:eastAsia="楷体" w:hAnsi="楷体" w:cs="Calibri" w:hint="eastAsia"/>
          <w:sz w:val="22"/>
          <w:szCs w:val="21"/>
        </w:rPr>
        <w:t>地址：北京市西城区西直门南大街11号         地址：</w:t>
      </w:r>
    </w:p>
    <w:p w:rsidR="005E25A3" w:rsidRPr="00D65BC9" w:rsidRDefault="005E25A3">
      <w:pPr>
        <w:spacing w:line="360" w:lineRule="auto"/>
        <w:rPr>
          <w:rFonts w:ascii="楷体" w:eastAsia="楷体" w:hAnsi="楷体" w:cs="Calibri"/>
          <w:sz w:val="22"/>
          <w:szCs w:val="21"/>
        </w:rPr>
      </w:pPr>
    </w:p>
    <w:p w:rsidR="005E25A3" w:rsidRPr="00D65BC9" w:rsidRDefault="00621742">
      <w:pPr>
        <w:spacing w:line="360" w:lineRule="auto"/>
        <w:jc w:val="left"/>
        <w:rPr>
          <w:rFonts w:ascii="Calibri" w:hAnsi="Calibri" w:cs="Calibri"/>
          <w:szCs w:val="21"/>
        </w:rPr>
      </w:pPr>
      <w:r w:rsidRPr="00D65BC9">
        <w:rPr>
          <w:rFonts w:ascii="楷体" w:eastAsia="楷体" w:hAnsi="楷体" w:cs="Calibri" w:hint="eastAsia"/>
          <w:sz w:val="22"/>
          <w:szCs w:val="21"/>
        </w:rPr>
        <w:t>日期:                                       日期：</w:t>
      </w:r>
    </w:p>
    <w:p w:rsidR="005E25A3" w:rsidRPr="00D65BC9" w:rsidRDefault="005E25A3">
      <w:pPr>
        <w:pStyle w:val="a7"/>
        <w:widowControl w:val="0"/>
        <w:spacing w:line="360" w:lineRule="auto"/>
        <w:rPr>
          <w:kern w:val="2"/>
          <w:sz w:val="21"/>
          <w:szCs w:val="21"/>
        </w:rPr>
      </w:pPr>
    </w:p>
    <w:p w:rsidR="005E25A3" w:rsidRPr="00D65BC9" w:rsidRDefault="005E25A3">
      <w:pPr>
        <w:pStyle w:val="a7"/>
        <w:widowControl w:val="0"/>
        <w:spacing w:line="360" w:lineRule="auto"/>
        <w:rPr>
          <w:kern w:val="2"/>
          <w:sz w:val="21"/>
          <w:szCs w:val="21"/>
        </w:rPr>
      </w:pPr>
    </w:p>
    <w:p w:rsidR="005E25A3" w:rsidRPr="00D65BC9" w:rsidRDefault="00621742">
      <w:pPr>
        <w:pStyle w:val="a7"/>
        <w:widowControl w:val="0"/>
        <w:spacing w:line="360" w:lineRule="auto"/>
        <w:rPr>
          <w:rFonts w:ascii="Times New Roman"/>
          <w:bCs/>
          <w:color w:val="000000"/>
          <w:kern w:val="2"/>
          <w:sz w:val="21"/>
          <w:szCs w:val="21"/>
        </w:rPr>
      </w:pPr>
      <w:r w:rsidRPr="00D65BC9">
        <w:rPr>
          <w:rFonts w:hint="eastAsia"/>
          <w:kern w:val="2"/>
          <w:sz w:val="21"/>
          <w:szCs w:val="21"/>
        </w:rPr>
        <w:t>项目廉政责任书</w:t>
      </w:r>
    </w:p>
    <w:p w:rsidR="005E25A3" w:rsidRPr="00D65BC9" w:rsidRDefault="00621742">
      <w:pPr>
        <w:spacing w:line="360" w:lineRule="auto"/>
        <w:ind w:leftChars="-85" w:left="-178" w:firstLine="480"/>
        <w:rPr>
          <w:rFonts w:ascii="宋体" w:hAnsi="宋体"/>
          <w:szCs w:val="21"/>
          <w:u w:val="single"/>
        </w:rPr>
      </w:pPr>
      <w:r w:rsidRPr="00D65BC9">
        <w:rPr>
          <w:rFonts w:ascii="宋体" w:hAnsi="宋体" w:hint="eastAsia"/>
          <w:szCs w:val="21"/>
        </w:rPr>
        <w:t>项目名称：</w:t>
      </w:r>
    </w:p>
    <w:p w:rsidR="005E25A3" w:rsidRPr="00D65BC9" w:rsidRDefault="00621742">
      <w:pPr>
        <w:spacing w:line="360" w:lineRule="auto"/>
        <w:ind w:leftChars="-85" w:left="-178" w:firstLine="480"/>
        <w:rPr>
          <w:rFonts w:ascii="宋体" w:hAnsi="宋体"/>
          <w:szCs w:val="21"/>
          <w:u w:val="single"/>
        </w:rPr>
      </w:pPr>
      <w:r w:rsidRPr="00D65BC9">
        <w:rPr>
          <w:rFonts w:ascii="宋体" w:hAnsi="宋体" w:hint="eastAsia"/>
          <w:szCs w:val="21"/>
        </w:rPr>
        <w:t>项目地址：</w:t>
      </w:r>
      <w:r w:rsidRPr="00D65BC9">
        <w:rPr>
          <w:rFonts w:ascii="宋体" w:hAnsi="宋体" w:hint="eastAsia"/>
          <w:szCs w:val="21"/>
          <w:u w:val="single"/>
        </w:rPr>
        <w:t>北京</w:t>
      </w:r>
      <w:r w:rsidRPr="00D65BC9">
        <w:rPr>
          <w:rFonts w:ascii="宋体" w:hAnsi="宋体"/>
          <w:szCs w:val="21"/>
          <w:u w:val="single"/>
        </w:rPr>
        <w:t>大学人民医院</w:t>
      </w:r>
    </w:p>
    <w:p w:rsidR="005E25A3" w:rsidRPr="00D65BC9" w:rsidRDefault="00621742">
      <w:pPr>
        <w:spacing w:line="360" w:lineRule="auto"/>
        <w:ind w:leftChars="-85" w:left="-178" w:firstLine="480"/>
        <w:rPr>
          <w:rFonts w:ascii="宋体" w:hAnsi="宋体"/>
          <w:szCs w:val="21"/>
          <w:u w:val="single"/>
        </w:rPr>
      </w:pPr>
      <w:r w:rsidRPr="00D65BC9">
        <w:rPr>
          <w:rFonts w:ascii="宋体" w:hAnsi="宋体" w:hint="eastAsia"/>
          <w:szCs w:val="21"/>
        </w:rPr>
        <w:t>甲    方：</w:t>
      </w:r>
      <w:r w:rsidRPr="00D65BC9">
        <w:rPr>
          <w:rFonts w:ascii="宋体" w:hAnsi="宋体" w:hint="eastAsia"/>
          <w:szCs w:val="21"/>
          <w:u w:val="single"/>
        </w:rPr>
        <w:t xml:space="preserve">北京大学人民医院          </w:t>
      </w:r>
    </w:p>
    <w:p w:rsidR="005E25A3" w:rsidRPr="00D65BC9" w:rsidRDefault="00621742">
      <w:pPr>
        <w:spacing w:line="360" w:lineRule="auto"/>
        <w:ind w:leftChars="-85" w:left="-178" w:firstLine="480"/>
        <w:rPr>
          <w:rFonts w:ascii="宋体" w:hAnsi="宋体"/>
          <w:szCs w:val="21"/>
          <w:u w:val="single"/>
        </w:rPr>
      </w:pPr>
      <w:r w:rsidRPr="00D65BC9">
        <w:rPr>
          <w:rFonts w:ascii="宋体" w:hAnsi="宋体" w:hint="eastAsia"/>
          <w:szCs w:val="21"/>
        </w:rPr>
        <w:t>乙    方：</w:t>
      </w:r>
    </w:p>
    <w:p w:rsidR="005E25A3" w:rsidRPr="00D65BC9" w:rsidRDefault="00621742">
      <w:pPr>
        <w:spacing w:line="360" w:lineRule="auto"/>
        <w:ind w:leftChars="-85" w:left="-178" w:firstLine="480"/>
        <w:rPr>
          <w:rFonts w:ascii="宋体" w:hAnsi="宋体"/>
          <w:szCs w:val="21"/>
        </w:rPr>
      </w:pPr>
      <w:r w:rsidRPr="00D65BC9">
        <w:rPr>
          <w:rFonts w:ascii="黑体" w:eastAsia="黑体" w:hAnsi="宋体" w:hint="eastAsia"/>
          <w:szCs w:val="21"/>
        </w:rPr>
        <w:t xml:space="preserve">　第一条　</w:t>
      </w:r>
      <w:r w:rsidRPr="00D65BC9">
        <w:rPr>
          <w:rFonts w:ascii="宋体" w:hAnsi="宋体" w:hint="eastAsia"/>
          <w:szCs w:val="21"/>
        </w:rPr>
        <w:t>甲乙双方的责任</w:t>
      </w:r>
    </w:p>
    <w:p w:rsidR="005E25A3" w:rsidRPr="00D65BC9" w:rsidRDefault="00621742">
      <w:pPr>
        <w:spacing w:line="360" w:lineRule="auto"/>
        <w:rPr>
          <w:rFonts w:ascii="宋体" w:hAnsi="宋体"/>
          <w:szCs w:val="21"/>
        </w:rPr>
      </w:pPr>
      <w:r w:rsidRPr="00D65BC9">
        <w:rPr>
          <w:rFonts w:ascii="宋体" w:hAnsi="宋体" w:hint="eastAsia"/>
          <w:szCs w:val="21"/>
        </w:rPr>
        <w:t xml:space="preserve">　　(一)　应严格遵守国家关于市场准入、项目招标投标和市场活动等有关法律、法规，相关政策，以及廉政建设的各项规定。</w:t>
      </w:r>
    </w:p>
    <w:p w:rsidR="005E25A3" w:rsidRPr="00D65BC9" w:rsidRDefault="00621742">
      <w:pPr>
        <w:spacing w:line="360" w:lineRule="auto"/>
        <w:rPr>
          <w:rFonts w:ascii="宋体" w:hAnsi="宋体"/>
          <w:szCs w:val="21"/>
        </w:rPr>
      </w:pPr>
      <w:r w:rsidRPr="00D65BC9">
        <w:rPr>
          <w:rFonts w:ascii="宋体" w:hAnsi="宋体" w:hint="eastAsia"/>
          <w:szCs w:val="21"/>
        </w:rPr>
        <w:t xml:space="preserve">　　(二)　严格执行项目合同文件，自觉按合同办事。</w:t>
      </w:r>
    </w:p>
    <w:p w:rsidR="005E25A3" w:rsidRPr="00D65BC9" w:rsidRDefault="00621742">
      <w:pPr>
        <w:spacing w:line="360" w:lineRule="auto"/>
        <w:ind w:firstLine="480"/>
        <w:rPr>
          <w:rFonts w:ascii="宋体" w:hAnsi="宋体"/>
          <w:szCs w:val="21"/>
        </w:rPr>
      </w:pPr>
      <w:r w:rsidRPr="00D65BC9">
        <w:rPr>
          <w:rFonts w:ascii="宋体" w:hAnsi="宋体" w:hint="eastAsia"/>
          <w:szCs w:val="21"/>
        </w:rPr>
        <w:t>(三)　业务活动必须坚持公开、公平、公正、诚信、透明的原则（除法律法规另有规定者外），不得为获取不正当的利益，损害国家、集体和对方利益。</w:t>
      </w:r>
    </w:p>
    <w:p w:rsidR="005E25A3" w:rsidRPr="00D65BC9" w:rsidRDefault="00621742">
      <w:pPr>
        <w:spacing w:line="360" w:lineRule="auto"/>
        <w:ind w:firstLine="480"/>
        <w:rPr>
          <w:rFonts w:ascii="宋体" w:hAnsi="宋体"/>
          <w:szCs w:val="21"/>
        </w:rPr>
      </w:pPr>
      <w:r w:rsidRPr="00D65BC9">
        <w:rPr>
          <w:rFonts w:ascii="宋体" w:hAnsi="宋体" w:hint="eastAsia"/>
          <w:szCs w:val="21"/>
        </w:rPr>
        <w:t>(四)　发现对方在业务活动中有违规、违纪、违法行为的，应及时提醒对方，情节严重的，应向其上级主管部门或纪检监察、司法等有关机关举报。</w:t>
      </w:r>
    </w:p>
    <w:p w:rsidR="005E25A3" w:rsidRPr="00D65BC9" w:rsidRDefault="00621742">
      <w:pPr>
        <w:spacing w:line="360" w:lineRule="auto"/>
        <w:ind w:firstLine="420"/>
        <w:rPr>
          <w:rFonts w:ascii="宋体" w:hAnsi="宋体"/>
          <w:szCs w:val="21"/>
        </w:rPr>
      </w:pPr>
      <w:r w:rsidRPr="00D65BC9">
        <w:rPr>
          <w:rFonts w:ascii="黑体" w:eastAsia="黑体" w:hAnsi="宋体" w:hint="eastAsia"/>
          <w:szCs w:val="21"/>
        </w:rPr>
        <w:t xml:space="preserve">第二条　</w:t>
      </w:r>
      <w:r w:rsidRPr="00D65BC9">
        <w:rPr>
          <w:rFonts w:ascii="宋体" w:hAnsi="宋体" w:hint="eastAsia"/>
          <w:szCs w:val="21"/>
        </w:rPr>
        <w:t>甲方的责任</w:t>
      </w:r>
    </w:p>
    <w:p w:rsidR="005E25A3" w:rsidRPr="00D65BC9" w:rsidRDefault="00621742">
      <w:pPr>
        <w:spacing w:line="360" w:lineRule="auto"/>
        <w:ind w:firstLine="420"/>
        <w:rPr>
          <w:rFonts w:ascii="宋体" w:hAnsi="宋体"/>
          <w:szCs w:val="21"/>
        </w:rPr>
      </w:pPr>
      <w:r w:rsidRPr="00D65BC9">
        <w:rPr>
          <w:rFonts w:ascii="宋体" w:hAnsi="宋体" w:hint="eastAsia"/>
          <w:szCs w:val="21"/>
        </w:rPr>
        <w:t>甲方的领导和负责该项目招标的工作人员，在项目开展的事前、事中、事后应遵守以下规定：</w:t>
      </w:r>
    </w:p>
    <w:p w:rsidR="005E25A3" w:rsidRPr="00D65BC9" w:rsidRDefault="00621742">
      <w:pPr>
        <w:spacing w:line="360" w:lineRule="auto"/>
        <w:rPr>
          <w:rFonts w:ascii="宋体" w:hAnsi="宋体"/>
          <w:szCs w:val="21"/>
        </w:rPr>
      </w:pPr>
      <w:r w:rsidRPr="00D65BC9">
        <w:rPr>
          <w:rFonts w:ascii="宋体" w:hAnsi="宋体" w:hint="eastAsia"/>
          <w:szCs w:val="21"/>
        </w:rPr>
        <w:t xml:space="preserve">　　(一)　不准向乙方和相关单位索要或接受回扣、礼金、有价证券、贵重物品和好处费、感谢费等。</w:t>
      </w:r>
    </w:p>
    <w:p w:rsidR="005E25A3" w:rsidRPr="00D65BC9" w:rsidRDefault="00621742">
      <w:pPr>
        <w:spacing w:line="360" w:lineRule="auto"/>
        <w:ind w:firstLine="420"/>
        <w:rPr>
          <w:rFonts w:ascii="宋体" w:hAnsi="宋体"/>
          <w:szCs w:val="21"/>
        </w:rPr>
      </w:pPr>
      <w:r w:rsidRPr="00D65BC9">
        <w:rPr>
          <w:rFonts w:ascii="宋体" w:hAnsi="宋体" w:hint="eastAsia"/>
          <w:szCs w:val="21"/>
        </w:rPr>
        <w:t>(二)　不准在乙方和相关单位报销任何应由甲方或个人支付的费用。</w:t>
      </w:r>
    </w:p>
    <w:p w:rsidR="005E25A3" w:rsidRPr="00D65BC9" w:rsidRDefault="00621742">
      <w:pPr>
        <w:spacing w:line="360" w:lineRule="auto"/>
        <w:ind w:firstLine="410"/>
        <w:rPr>
          <w:rFonts w:ascii="宋体" w:hAnsi="宋体"/>
          <w:szCs w:val="21"/>
        </w:rPr>
      </w:pPr>
      <w:r w:rsidRPr="00D65BC9">
        <w:rPr>
          <w:rFonts w:ascii="宋体" w:hAnsi="宋体" w:hint="eastAsia"/>
          <w:szCs w:val="21"/>
        </w:rPr>
        <w:t>(三)　不准要求、暗示或接受乙方和相关单位为个人装修住房、婚丧嫁娶、配偶子女的工作安排以及出国（境）、旅游等提供方便。</w:t>
      </w:r>
    </w:p>
    <w:p w:rsidR="005E25A3" w:rsidRPr="00D65BC9" w:rsidRDefault="00621742">
      <w:pPr>
        <w:spacing w:line="360" w:lineRule="auto"/>
        <w:rPr>
          <w:rFonts w:ascii="宋体" w:hAnsi="宋体"/>
          <w:szCs w:val="21"/>
        </w:rPr>
      </w:pPr>
      <w:r w:rsidRPr="00D65BC9">
        <w:rPr>
          <w:rFonts w:ascii="宋体" w:hAnsi="宋体" w:hint="eastAsia"/>
          <w:szCs w:val="21"/>
        </w:rPr>
        <w:t xml:space="preserve">　　(四)　不准参加有可能影响公正执行公务的乙方和相关单位的宴请和健身、娱乐等活动。</w:t>
      </w:r>
    </w:p>
    <w:p w:rsidR="005E25A3" w:rsidRPr="00D65BC9" w:rsidRDefault="00621742">
      <w:pPr>
        <w:spacing w:line="360" w:lineRule="auto"/>
        <w:ind w:firstLine="480"/>
        <w:rPr>
          <w:rFonts w:ascii="宋体" w:hAnsi="宋体"/>
          <w:szCs w:val="21"/>
        </w:rPr>
      </w:pPr>
      <w:r w:rsidRPr="00D65BC9">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5E25A3" w:rsidRPr="00D65BC9" w:rsidRDefault="00621742">
      <w:pPr>
        <w:spacing w:line="360" w:lineRule="auto"/>
        <w:ind w:firstLine="480"/>
        <w:rPr>
          <w:rFonts w:ascii="宋体" w:hAnsi="宋体"/>
          <w:szCs w:val="21"/>
        </w:rPr>
      </w:pPr>
      <w:r w:rsidRPr="00D65BC9">
        <w:rPr>
          <w:rFonts w:ascii="黑体" w:eastAsia="黑体" w:hAnsi="宋体" w:hint="eastAsia"/>
          <w:szCs w:val="21"/>
        </w:rPr>
        <w:t xml:space="preserve">第三条　</w:t>
      </w:r>
      <w:r w:rsidRPr="00D65BC9">
        <w:rPr>
          <w:rFonts w:ascii="宋体" w:hAnsi="宋体" w:hint="eastAsia"/>
          <w:szCs w:val="21"/>
        </w:rPr>
        <w:t>乙方的责任</w:t>
      </w:r>
    </w:p>
    <w:p w:rsidR="005E25A3" w:rsidRPr="00D65BC9" w:rsidRDefault="00621742">
      <w:pPr>
        <w:spacing w:line="360" w:lineRule="auto"/>
        <w:rPr>
          <w:rFonts w:ascii="宋体" w:hAnsi="宋体"/>
          <w:szCs w:val="21"/>
        </w:rPr>
      </w:pPr>
      <w:r w:rsidRPr="00D65BC9">
        <w:rPr>
          <w:rFonts w:ascii="宋体" w:hAnsi="宋体" w:hint="eastAsia"/>
          <w:szCs w:val="21"/>
        </w:rPr>
        <w:t xml:space="preserve">　　应与甲方保持正常的业务交往，按照有关法律法规和程序开展业务工作，严格遵守以下</w:t>
      </w:r>
      <w:r w:rsidRPr="00D65BC9">
        <w:rPr>
          <w:rFonts w:ascii="宋体" w:hAnsi="宋体" w:hint="eastAsia"/>
          <w:szCs w:val="21"/>
        </w:rPr>
        <w:lastRenderedPageBreak/>
        <w:t>规定：</w:t>
      </w:r>
    </w:p>
    <w:p w:rsidR="005E25A3" w:rsidRPr="00D65BC9" w:rsidRDefault="00621742">
      <w:pPr>
        <w:spacing w:line="360" w:lineRule="auto"/>
        <w:rPr>
          <w:rFonts w:ascii="宋体" w:hAnsi="宋体"/>
          <w:szCs w:val="21"/>
        </w:rPr>
      </w:pPr>
      <w:r w:rsidRPr="00D65BC9">
        <w:rPr>
          <w:rFonts w:ascii="宋体" w:hAnsi="宋体" w:hint="eastAsia"/>
          <w:szCs w:val="21"/>
        </w:rPr>
        <w:t xml:space="preserve">　　(一)　不准以任何理由向甲方、相关单位及其工作人员索要、接受或赠送礼金、有价证券、贵重物品和回扣、好处费、感谢费等。</w:t>
      </w:r>
    </w:p>
    <w:p w:rsidR="005E25A3" w:rsidRPr="00D65BC9" w:rsidRDefault="00621742">
      <w:pPr>
        <w:spacing w:line="360" w:lineRule="auto"/>
        <w:rPr>
          <w:rFonts w:ascii="宋体" w:hAnsi="宋体"/>
          <w:szCs w:val="21"/>
        </w:rPr>
      </w:pPr>
      <w:r w:rsidRPr="00D65BC9">
        <w:rPr>
          <w:rFonts w:ascii="宋体" w:hAnsi="宋体" w:hint="eastAsia"/>
          <w:szCs w:val="21"/>
        </w:rPr>
        <w:t xml:space="preserve">　　(二)　不准以任何理由为甲方和相关单位报销应由对方或个人支付的费用。</w:t>
      </w:r>
    </w:p>
    <w:p w:rsidR="005E25A3" w:rsidRPr="00D65BC9" w:rsidRDefault="00621742">
      <w:pPr>
        <w:spacing w:line="360" w:lineRule="auto"/>
        <w:rPr>
          <w:rFonts w:ascii="宋体" w:hAnsi="宋体"/>
          <w:szCs w:val="21"/>
        </w:rPr>
      </w:pPr>
      <w:r w:rsidRPr="00D65BC9">
        <w:rPr>
          <w:rFonts w:ascii="宋体" w:hAnsi="宋体" w:hint="eastAsia"/>
          <w:szCs w:val="21"/>
        </w:rPr>
        <w:t xml:space="preserve">　　(三)　不准接受或暗示为甲方、相关单位或个人装修住房、婚丧嫁娶、配偶子女的工作安排以及出国（境）、旅游等提供方便。</w:t>
      </w:r>
    </w:p>
    <w:p w:rsidR="005E25A3" w:rsidRPr="00D65BC9" w:rsidRDefault="00621742">
      <w:pPr>
        <w:spacing w:line="360" w:lineRule="auto"/>
        <w:ind w:firstLine="480"/>
        <w:rPr>
          <w:rFonts w:ascii="宋体" w:hAnsi="宋体"/>
          <w:szCs w:val="21"/>
        </w:rPr>
      </w:pPr>
      <w:r w:rsidRPr="00D65BC9">
        <w:rPr>
          <w:rFonts w:ascii="宋体" w:hAnsi="宋体" w:hint="eastAsia"/>
          <w:szCs w:val="21"/>
        </w:rPr>
        <w:t>(四)　不准以任何理由为甲方、相关单位或个人组织有可能影响公正执行公务的宴请、健身、娱乐等活动。</w:t>
      </w:r>
    </w:p>
    <w:p w:rsidR="005E25A3" w:rsidRPr="00D65BC9" w:rsidRDefault="00621742">
      <w:pPr>
        <w:spacing w:line="360" w:lineRule="auto"/>
        <w:ind w:firstLine="480"/>
        <w:rPr>
          <w:rFonts w:ascii="宋体" w:hAnsi="宋体"/>
          <w:szCs w:val="21"/>
        </w:rPr>
      </w:pPr>
      <w:r w:rsidRPr="00D65BC9">
        <w:rPr>
          <w:rFonts w:ascii="宋体" w:hAnsi="宋体" w:hint="eastAsia"/>
          <w:szCs w:val="21"/>
        </w:rPr>
        <w:t xml:space="preserve">(五)　</w:t>
      </w:r>
      <w:r w:rsidRPr="00D65BC9">
        <w:rPr>
          <w:rFonts w:ascii="宋体" w:hAnsi="宋体"/>
          <w:szCs w:val="21"/>
        </w:rPr>
        <w:t>不得实施商业贿赂行为，实施商业贿赂行为后将被列入商业贿赂不良记录</w:t>
      </w:r>
      <w:r w:rsidRPr="00D65BC9">
        <w:rPr>
          <w:rFonts w:ascii="宋体" w:hAnsi="宋体" w:hint="eastAsia"/>
          <w:szCs w:val="21"/>
        </w:rPr>
        <w:t>。乙方指定企业销售</w:t>
      </w:r>
      <w:r w:rsidRPr="00D65BC9">
        <w:rPr>
          <w:rFonts w:ascii="宋体" w:hAnsi="宋体"/>
          <w:szCs w:val="21"/>
        </w:rPr>
        <w:t>代表</w:t>
      </w:r>
      <w:r w:rsidRPr="00D65BC9">
        <w:rPr>
          <w:rFonts w:ascii="宋体" w:hAnsi="宋体" w:hint="eastAsia"/>
          <w:szCs w:val="21"/>
        </w:rPr>
        <w:t>为。</w:t>
      </w:r>
    </w:p>
    <w:p w:rsidR="005E25A3" w:rsidRPr="00D65BC9" w:rsidRDefault="00621742">
      <w:pPr>
        <w:spacing w:line="360" w:lineRule="auto"/>
        <w:ind w:firstLine="480"/>
        <w:rPr>
          <w:rFonts w:ascii="黑体" w:eastAsia="黑体" w:hAnsi="宋体"/>
          <w:szCs w:val="21"/>
        </w:rPr>
      </w:pPr>
      <w:r w:rsidRPr="00D65BC9">
        <w:rPr>
          <w:rFonts w:ascii="黑体" w:eastAsia="黑体" w:hAnsi="宋体" w:hint="eastAsia"/>
          <w:szCs w:val="21"/>
        </w:rPr>
        <w:t xml:space="preserve">第四条　</w:t>
      </w:r>
      <w:r w:rsidRPr="00D65BC9">
        <w:rPr>
          <w:rFonts w:ascii="宋体" w:hAnsi="宋体" w:hint="eastAsia"/>
          <w:szCs w:val="21"/>
        </w:rPr>
        <w:t>违约责任</w:t>
      </w:r>
    </w:p>
    <w:p w:rsidR="005E25A3" w:rsidRPr="00D65BC9" w:rsidRDefault="00621742">
      <w:pPr>
        <w:spacing w:line="360" w:lineRule="auto"/>
        <w:rPr>
          <w:rFonts w:ascii="宋体" w:hAnsi="宋体"/>
          <w:szCs w:val="21"/>
        </w:rPr>
      </w:pPr>
      <w:r w:rsidRPr="00D65BC9">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5E25A3" w:rsidRPr="00D65BC9" w:rsidRDefault="00621742">
      <w:pPr>
        <w:spacing w:line="360" w:lineRule="auto"/>
        <w:ind w:firstLine="480"/>
        <w:rPr>
          <w:rFonts w:ascii="宋体" w:hAnsi="宋体"/>
          <w:szCs w:val="21"/>
        </w:rPr>
      </w:pPr>
      <w:r w:rsidRPr="00D65BC9">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E25A3" w:rsidRPr="00D65BC9" w:rsidRDefault="00621742">
      <w:pPr>
        <w:spacing w:line="360" w:lineRule="auto"/>
        <w:ind w:firstLine="480"/>
        <w:rPr>
          <w:rFonts w:ascii="宋体" w:hAnsi="宋体"/>
          <w:szCs w:val="21"/>
        </w:rPr>
      </w:pPr>
      <w:r w:rsidRPr="00D65BC9">
        <w:rPr>
          <w:rFonts w:ascii="黑体" w:eastAsia="黑体" w:hAnsi="宋体" w:hint="eastAsia"/>
          <w:szCs w:val="21"/>
        </w:rPr>
        <w:t xml:space="preserve">第五条　</w:t>
      </w:r>
      <w:r w:rsidRPr="00D65BC9">
        <w:rPr>
          <w:rFonts w:ascii="宋体" w:hAnsi="宋体" w:hint="eastAsia"/>
          <w:szCs w:val="21"/>
        </w:rPr>
        <w:t>本责任书作为项目合同的附件，与项目合同具有同等法律效力。经双方签署后立即生效。</w:t>
      </w:r>
    </w:p>
    <w:p w:rsidR="005E25A3" w:rsidRPr="00D65BC9" w:rsidRDefault="00621742">
      <w:pPr>
        <w:spacing w:line="360" w:lineRule="auto"/>
        <w:ind w:firstLine="480"/>
        <w:rPr>
          <w:rFonts w:ascii="宋体" w:hAnsi="宋体"/>
          <w:szCs w:val="21"/>
        </w:rPr>
      </w:pPr>
      <w:r w:rsidRPr="00D65BC9">
        <w:rPr>
          <w:rFonts w:ascii="黑体" w:eastAsia="黑体" w:hAnsi="宋体" w:hint="eastAsia"/>
          <w:szCs w:val="21"/>
        </w:rPr>
        <w:t xml:space="preserve">第六条　</w:t>
      </w:r>
      <w:r w:rsidRPr="00D65BC9">
        <w:rPr>
          <w:rFonts w:ascii="宋体" w:hAnsi="宋体" w:hint="eastAsia"/>
          <w:szCs w:val="21"/>
        </w:rPr>
        <w:t>本责任书的有效期为双方签署之日起至合同结束时止。</w:t>
      </w:r>
    </w:p>
    <w:p w:rsidR="005E25A3" w:rsidRPr="00D65BC9" w:rsidRDefault="005E25A3">
      <w:pPr>
        <w:adjustRightInd w:val="0"/>
        <w:snapToGrid w:val="0"/>
        <w:spacing w:line="360" w:lineRule="auto"/>
        <w:ind w:left="620"/>
        <w:rPr>
          <w:rFonts w:ascii="宋体" w:hAnsi="宋体"/>
          <w:szCs w:val="21"/>
        </w:rPr>
      </w:pPr>
    </w:p>
    <w:p w:rsidR="005E25A3" w:rsidRPr="00D65BC9" w:rsidRDefault="00621742">
      <w:pPr>
        <w:adjustRightInd w:val="0"/>
        <w:snapToGrid w:val="0"/>
        <w:spacing w:line="360" w:lineRule="auto"/>
        <w:rPr>
          <w:rFonts w:ascii="宋体" w:hAnsi="宋体"/>
          <w:szCs w:val="21"/>
        </w:rPr>
      </w:pPr>
      <w:r w:rsidRPr="00D65BC9">
        <w:rPr>
          <w:rFonts w:ascii="宋体" w:hAnsi="宋体" w:hint="eastAsia"/>
          <w:szCs w:val="21"/>
        </w:rPr>
        <w:t>甲方单位：（盖章）北京大学人民医院　　   乙方单位：（盖章）</w:t>
      </w:r>
    </w:p>
    <w:p w:rsidR="005E25A3" w:rsidRPr="00D65BC9" w:rsidRDefault="00621742">
      <w:pPr>
        <w:adjustRightInd w:val="0"/>
        <w:snapToGrid w:val="0"/>
        <w:spacing w:line="360" w:lineRule="auto"/>
        <w:rPr>
          <w:rFonts w:ascii="宋体" w:hAnsi="宋体"/>
          <w:szCs w:val="21"/>
        </w:rPr>
      </w:pPr>
      <w:r w:rsidRPr="00D65BC9">
        <w:rPr>
          <w:rFonts w:ascii="宋体" w:hAnsi="宋体" w:hint="eastAsia"/>
          <w:szCs w:val="21"/>
        </w:rPr>
        <w:t xml:space="preserve">　　　 　　　                           </w:t>
      </w:r>
    </w:p>
    <w:p w:rsidR="005E25A3" w:rsidRPr="00D65BC9" w:rsidRDefault="00621742">
      <w:pPr>
        <w:adjustRightInd w:val="0"/>
        <w:snapToGrid w:val="0"/>
        <w:spacing w:line="360" w:lineRule="auto"/>
        <w:ind w:leftChars="-1" w:left="-2"/>
        <w:rPr>
          <w:rFonts w:ascii="宋体" w:hAnsi="宋体"/>
          <w:szCs w:val="21"/>
        </w:rPr>
      </w:pPr>
      <w:r w:rsidRPr="00D65BC9">
        <w:rPr>
          <w:rFonts w:ascii="宋体" w:hAnsi="宋体" w:hint="eastAsia"/>
          <w:szCs w:val="21"/>
        </w:rPr>
        <w:t>法定代表人(或授权代表签字）： 　　       法定代表人(或授权代表签字）：</w:t>
      </w:r>
    </w:p>
    <w:p w:rsidR="005E25A3" w:rsidRPr="00D65BC9" w:rsidRDefault="005E25A3">
      <w:pPr>
        <w:adjustRightInd w:val="0"/>
        <w:snapToGrid w:val="0"/>
        <w:spacing w:line="360" w:lineRule="auto"/>
        <w:ind w:leftChars="-1" w:left="-2"/>
        <w:rPr>
          <w:rFonts w:ascii="宋体" w:hAnsi="宋体"/>
          <w:szCs w:val="21"/>
        </w:rPr>
      </w:pPr>
    </w:p>
    <w:p w:rsidR="005E25A3" w:rsidRPr="00D65BC9" w:rsidRDefault="00621742">
      <w:pPr>
        <w:adjustRightInd w:val="0"/>
        <w:snapToGrid w:val="0"/>
        <w:spacing w:line="360" w:lineRule="auto"/>
        <w:ind w:leftChars="-1" w:left="-2"/>
        <w:rPr>
          <w:rFonts w:hAnsi="宋体"/>
          <w:szCs w:val="21"/>
        </w:rPr>
      </w:pPr>
      <w:r w:rsidRPr="00D65BC9">
        <w:rPr>
          <w:rFonts w:ascii="宋体" w:hAnsi="宋体" w:hint="eastAsia"/>
          <w:szCs w:val="21"/>
        </w:rPr>
        <w:t>地址：北京市西城区西直门南大街11号　　 地址：</w:t>
      </w:r>
    </w:p>
    <w:p w:rsidR="005E25A3" w:rsidRPr="00D65BC9" w:rsidRDefault="005E25A3">
      <w:pPr>
        <w:spacing w:line="360" w:lineRule="auto"/>
        <w:ind w:firstLineChars="200" w:firstLine="420"/>
        <w:rPr>
          <w:szCs w:val="21"/>
        </w:rPr>
      </w:pPr>
    </w:p>
    <w:p w:rsidR="005E25A3" w:rsidRPr="00D65BC9" w:rsidRDefault="00621742">
      <w:pPr>
        <w:adjustRightInd w:val="0"/>
        <w:snapToGrid w:val="0"/>
        <w:spacing w:line="360" w:lineRule="auto"/>
        <w:ind w:leftChars="-1" w:left="-2"/>
        <w:rPr>
          <w:rFonts w:ascii="宋体" w:hAnsi="宋体"/>
          <w:szCs w:val="21"/>
        </w:rPr>
      </w:pPr>
      <w:r w:rsidRPr="00D65BC9">
        <w:rPr>
          <w:rFonts w:ascii="宋体" w:hAnsi="宋体" w:hint="eastAsia"/>
          <w:szCs w:val="21"/>
        </w:rPr>
        <w:t>电话：　010-88326666　　　　　　　　　  电话：</w:t>
      </w:r>
    </w:p>
    <w:p w:rsidR="005E25A3" w:rsidRDefault="00621742">
      <w:pPr>
        <w:adjustRightInd w:val="0"/>
        <w:snapToGrid w:val="0"/>
        <w:spacing w:line="360" w:lineRule="auto"/>
        <w:ind w:leftChars="-1" w:left="-2" w:firstLineChars="300" w:firstLine="630"/>
        <w:rPr>
          <w:rFonts w:ascii="宋体" w:hAnsi="宋体"/>
          <w:szCs w:val="21"/>
        </w:rPr>
      </w:pPr>
      <w:r w:rsidRPr="00D65BC9">
        <w:rPr>
          <w:rFonts w:ascii="宋体" w:hAnsi="宋体" w:hint="eastAsia"/>
          <w:szCs w:val="21"/>
        </w:rPr>
        <w:t>年　　月　　日                           年　 　月　 　日</w:t>
      </w:r>
    </w:p>
    <w:p w:rsidR="005E25A3" w:rsidRDefault="005E25A3" w:rsidP="00EF3071">
      <w:pPr>
        <w:widowControl/>
        <w:spacing w:beforeLines="50" w:line="360" w:lineRule="auto"/>
        <w:jc w:val="left"/>
        <w:rPr>
          <w:rFonts w:ascii="宋体" w:hAnsi="宋体"/>
          <w:szCs w:val="21"/>
        </w:rPr>
      </w:pPr>
    </w:p>
    <w:p w:rsidR="005E25A3" w:rsidRDefault="005E25A3">
      <w:pPr>
        <w:spacing w:line="360" w:lineRule="auto"/>
      </w:pPr>
    </w:p>
    <w:bookmarkEnd w:id="0"/>
    <w:p w:rsidR="005E25A3" w:rsidRDefault="005E25A3">
      <w:pPr>
        <w:spacing w:line="360" w:lineRule="auto"/>
      </w:pPr>
    </w:p>
    <w:sectPr w:rsidR="005E25A3" w:rsidSect="00071ECE">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6653" w:rsidRDefault="00DE6653">
      <w:r>
        <w:separator/>
      </w:r>
    </w:p>
  </w:endnote>
  <w:endnote w:type="continuationSeparator" w:id="1">
    <w:p w:rsidR="00DE6653" w:rsidRDefault="00DE66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6653" w:rsidRDefault="00DE6653">
      <w:r>
        <w:separator/>
      </w:r>
    </w:p>
  </w:footnote>
  <w:footnote w:type="continuationSeparator" w:id="1">
    <w:p w:rsidR="00DE6653" w:rsidRDefault="00DE66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5A3" w:rsidRDefault="005E25A3">
    <w:pPr>
      <w:pStyle w:val="a4"/>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02EA1BF"/>
    <w:multiLevelType w:val="singleLevel"/>
    <w:tmpl w:val="902EA1BF"/>
    <w:lvl w:ilvl="0">
      <w:start w:val="2"/>
      <w:numFmt w:val="decimal"/>
      <w:lvlText w:val="%1."/>
      <w:lvlJc w:val="left"/>
      <w:pPr>
        <w:tabs>
          <w:tab w:val="left" w:pos="629"/>
        </w:tabs>
      </w:pPr>
    </w:lvl>
  </w:abstractNum>
  <w:abstractNum w:abstractNumId="1">
    <w:nsid w:val="00000001"/>
    <w:multiLevelType w:val="hybridMultilevel"/>
    <w:tmpl w:val="12000FD0"/>
    <w:lvl w:ilvl="0" w:tplc="133074FA">
      <w:start w:val="1"/>
      <w:numFmt w:val="decimal"/>
      <w:pStyle w:val="a"/>
      <w:lvlText w:val="%1、"/>
      <w:lvlJc w:val="left"/>
      <w:pPr>
        <w:tabs>
          <w:tab w:val="left" w:pos="360"/>
        </w:tabs>
        <w:ind w:left="360" w:hanging="360"/>
      </w:pPr>
      <w:rPr>
        <w:rFonts w:cs="Times New Roman" w:hint="default"/>
        <w:b w:val="0"/>
        <w:color w:val="000000"/>
      </w:rPr>
    </w:lvl>
    <w:lvl w:ilvl="1" w:tplc="04090019">
      <w:start w:val="1"/>
      <w:numFmt w:val="lowerLetter"/>
      <w:lvlText w:val="%2)"/>
      <w:lvlJc w:val="left"/>
      <w:pPr>
        <w:tabs>
          <w:tab w:val="left" w:pos="840"/>
        </w:tabs>
        <w:ind w:left="840" w:hanging="420"/>
      </w:pPr>
      <w:rPr>
        <w:rFonts w:cs="Times New Roman"/>
      </w:rPr>
    </w:lvl>
    <w:lvl w:ilvl="2" w:tplc="0409001B">
      <w:start w:val="1"/>
      <w:numFmt w:val="lowerRoman"/>
      <w:lvlText w:val="%3."/>
      <w:lvlJc w:val="right"/>
      <w:pPr>
        <w:tabs>
          <w:tab w:val="left" w:pos="1260"/>
        </w:tabs>
        <w:ind w:left="1260" w:hanging="420"/>
      </w:pPr>
      <w:rPr>
        <w:rFonts w:cs="Times New Roman"/>
      </w:rPr>
    </w:lvl>
    <w:lvl w:ilvl="3" w:tplc="0409000F">
      <w:start w:val="1"/>
      <w:numFmt w:val="decimal"/>
      <w:lvlText w:val="%4."/>
      <w:lvlJc w:val="left"/>
      <w:pPr>
        <w:tabs>
          <w:tab w:val="left" w:pos="1680"/>
        </w:tabs>
        <w:ind w:left="1680" w:hanging="420"/>
      </w:pPr>
      <w:rPr>
        <w:rFonts w:cs="Times New Roman"/>
      </w:rPr>
    </w:lvl>
    <w:lvl w:ilvl="4" w:tplc="04090019">
      <w:start w:val="1"/>
      <w:numFmt w:val="lowerLetter"/>
      <w:lvlText w:val="%5)"/>
      <w:lvlJc w:val="left"/>
      <w:pPr>
        <w:tabs>
          <w:tab w:val="left" w:pos="2100"/>
        </w:tabs>
        <w:ind w:left="2100" w:hanging="420"/>
      </w:pPr>
      <w:rPr>
        <w:rFonts w:cs="Times New Roman"/>
      </w:rPr>
    </w:lvl>
    <w:lvl w:ilvl="5" w:tplc="0409001B">
      <w:start w:val="1"/>
      <w:numFmt w:val="lowerRoman"/>
      <w:lvlText w:val="%6."/>
      <w:lvlJc w:val="right"/>
      <w:pPr>
        <w:tabs>
          <w:tab w:val="left" w:pos="2520"/>
        </w:tabs>
        <w:ind w:left="2520" w:hanging="420"/>
      </w:pPr>
      <w:rPr>
        <w:rFonts w:cs="Times New Roman"/>
      </w:rPr>
    </w:lvl>
    <w:lvl w:ilvl="6" w:tplc="0409000F">
      <w:start w:val="1"/>
      <w:numFmt w:val="decimal"/>
      <w:lvlText w:val="%7."/>
      <w:lvlJc w:val="left"/>
      <w:pPr>
        <w:tabs>
          <w:tab w:val="left" w:pos="2940"/>
        </w:tabs>
        <w:ind w:left="2940" w:hanging="420"/>
      </w:pPr>
      <w:rPr>
        <w:rFonts w:cs="Times New Roman"/>
      </w:rPr>
    </w:lvl>
    <w:lvl w:ilvl="7" w:tplc="04090019">
      <w:start w:val="1"/>
      <w:numFmt w:val="lowerLetter"/>
      <w:lvlText w:val="%8)"/>
      <w:lvlJc w:val="left"/>
      <w:pPr>
        <w:tabs>
          <w:tab w:val="left" w:pos="3360"/>
        </w:tabs>
        <w:ind w:left="3360" w:hanging="420"/>
      </w:pPr>
      <w:rPr>
        <w:rFonts w:cs="Times New Roman"/>
      </w:rPr>
    </w:lvl>
    <w:lvl w:ilvl="8" w:tplc="0409001B">
      <w:start w:val="1"/>
      <w:numFmt w:val="lowerRoman"/>
      <w:lvlText w:val="%9."/>
      <w:lvlJc w:val="right"/>
      <w:pPr>
        <w:tabs>
          <w:tab w:val="left" w:pos="3780"/>
        </w:tabs>
        <w:ind w:left="3780" w:hanging="420"/>
      </w:pPr>
      <w:rPr>
        <w:rFonts w:cs="Times New Roman"/>
      </w:rPr>
    </w:lvl>
  </w:abstractNum>
  <w:abstractNum w:abstractNumId="2">
    <w:nsid w:val="00000002"/>
    <w:multiLevelType w:val="hybridMultilevel"/>
    <w:tmpl w:val="81A626BE"/>
    <w:lvl w:ilvl="0" w:tplc="AD16A2C2">
      <w:start w:val="3"/>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nsid w:val="00000003"/>
    <w:multiLevelType w:val="hybridMultilevel"/>
    <w:tmpl w:val="091A6A7E"/>
    <w:lvl w:ilvl="0" w:tplc="04090009">
      <w:start w:val="1"/>
      <w:numFmt w:val="bullet"/>
      <w:lvlText w:val=""/>
      <w:lvlJc w:val="left"/>
      <w:pPr>
        <w:ind w:left="840" w:hanging="420"/>
      </w:pPr>
      <w:rPr>
        <w:rFonts w:ascii="Wingdings" w:hAnsi="Wingding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00000004"/>
    <w:multiLevelType w:val="hybridMultilevel"/>
    <w:tmpl w:val="59D0E7EC"/>
    <w:lvl w:ilvl="0" w:tplc="04090009">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00000005"/>
    <w:multiLevelType w:val="hybridMultilevel"/>
    <w:tmpl w:val="9E964BCC"/>
    <w:lvl w:ilvl="0" w:tplc="5D8E74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0000006"/>
    <w:multiLevelType w:val="hybridMultilevel"/>
    <w:tmpl w:val="BC163364"/>
    <w:lvl w:ilvl="0" w:tplc="049AEE7A">
      <w:start w:val="1"/>
      <w:numFmt w:val="japaneseCounting"/>
      <w:lvlText w:val="%1、"/>
      <w:lvlJc w:val="left"/>
      <w:pPr>
        <w:ind w:left="432" w:hanging="432"/>
      </w:pPr>
      <w:rPr>
        <w:rFonts w:hint="default"/>
        <w:lang w:val="en-US"/>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0000007"/>
    <w:multiLevelType w:val="hybridMultilevel"/>
    <w:tmpl w:val="3AA0597C"/>
    <w:lvl w:ilvl="0" w:tplc="04090011">
      <w:start w:val="1"/>
      <w:numFmt w:val="decimal"/>
      <w:lvlText w:val="%1)"/>
      <w:lvlJc w:val="left"/>
      <w:pPr>
        <w:ind w:left="644" w:hanging="360"/>
      </w:pPr>
      <w:rPr>
        <w:rFonts w:hint="default"/>
      </w:rPr>
    </w:lvl>
    <w:lvl w:ilvl="1" w:tplc="04090019" w:tentative="1">
      <w:start w:val="1"/>
      <w:numFmt w:val="lowerLetter"/>
      <w:lvlText w:val="%2)"/>
      <w:lvlJc w:val="left"/>
      <w:pPr>
        <w:ind w:left="564" w:hanging="420"/>
      </w:pPr>
    </w:lvl>
    <w:lvl w:ilvl="2" w:tplc="0409001B" w:tentative="1">
      <w:start w:val="1"/>
      <w:numFmt w:val="lowerRoman"/>
      <w:lvlText w:val="%3."/>
      <w:lvlJc w:val="right"/>
      <w:pPr>
        <w:ind w:left="984" w:hanging="420"/>
      </w:pPr>
    </w:lvl>
    <w:lvl w:ilvl="3" w:tplc="0409000F" w:tentative="1">
      <w:start w:val="1"/>
      <w:numFmt w:val="decimal"/>
      <w:lvlText w:val="%4."/>
      <w:lvlJc w:val="left"/>
      <w:pPr>
        <w:ind w:left="1404" w:hanging="420"/>
      </w:pPr>
    </w:lvl>
    <w:lvl w:ilvl="4" w:tplc="04090019" w:tentative="1">
      <w:start w:val="1"/>
      <w:numFmt w:val="lowerLetter"/>
      <w:lvlText w:val="%5)"/>
      <w:lvlJc w:val="left"/>
      <w:pPr>
        <w:ind w:left="1824" w:hanging="420"/>
      </w:pPr>
    </w:lvl>
    <w:lvl w:ilvl="5" w:tplc="0409001B" w:tentative="1">
      <w:start w:val="1"/>
      <w:numFmt w:val="lowerRoman"/>
      <w:lvlText w:val="%6."/>
      <w:lvlJc w:val="right"/>
      <w:pPr>
        <w:ind w:left="2244" w:hanging="420"/>
      </w:pPr>
    </w:lvl>
    <w:lvl w:ilvl="6" w:tplc="0409000F" w:tentative="1">
      <w:start w:val="1"/>
      <w:numFmt w:val="decimal"/>
      <w:lvlText w:val="%7."/>
      <w:lvlJc w:val="left"/>
      <w:pPr>
        <w:ind w:left="2664" w:hanging="420"/>
      </w:pPr>
    </w:lvl>
    <w:lvl w:ilvl="7" w:tplc="04090019" w:tentative="1">
      <w:start w:val="1"/>
      <w:numFmt w:val="lowerLetter"/>
      <w:lvlText w:val="%8)"/>
      <w:lvlJc w:val="left"/>
      <w:pPr>
        <w:ind w:left="3084" w:hanging="420"/>
      </w:pPr>
    </w:lvl>
    <w:lvl w:ilvl="8" w:tplc="0409001B" w:tentative="1">
      <w:start w:val="1"/>
      <w:numFmt w:val="lowerRoman"/>
      <w:lvlText w:val="%9."/>
      <w:lvlJc w:val="right"/>
      <w:pPr>
        <w:ind w:left="3504" w:hanging="420"/>
      </w:pPr>
    </w:lvl>
  </w:abstractNum>
  <w:abstractNum w:abstractNumId="8">
    <w:nsid w:val="00000008"/>
    <w:multiLevelType w:val="hybridMultilevel"/>
    <w:tmpl w:val="EB3C148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00000009"/>
    <w:multiLevelType w:val="hybridMultilevel"/>
    <w:tmpl w:val="E992307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0000000A"/>
    <w:multiLevelType w:val="multilevel"/>
    <w:tmpl w:val="A3AEBE0A"/>
    <w:lvl w:ilvl="0">
      <w:start w:val="2"/>
      <w:numFmt w:val="decimal"/>
      <w:lvlText w:val="%1"/>
      <w:lvlJc w:val="left"/>
      <w:pPr>
        <w:ind w:left="770" w:hanging="770"/>
      </w:pPr>
      <w:rPr>
        <w:rFonts w:hint="default"/>
      </w:rPr>
    </w:lvl>
    <w:lvl w:ilvl="1">
      <w:start w:val="3"/>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0000000B"/>
    <w:multiLevelType w:val="hybridMultilevel"/>
    <w:tmpl w:val="BA4694D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0000000C"/>
    <w:multiLevelType w:val="hybridMultilevel"/>
    <w:tmpl w:val="F6FE115E"/>
    <w:lvl w:ilvl="0" w:tplc="6B4824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0000000D"/>
    <w:multiLevelType w:val="hybridMultilevel"/>
    <w:tmpl w:val="DD0EFA52"/>
    <w:lvl w:ilvl="0" w:tplc="720806DE">
      <w:start w:val="2"/>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4">
    <w:nsid w:val="0000000E"/>
    <w:multiLevelType w:val="hybridMultilevel"/>
    <w:tmpl w:val="70584E6A"/>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0000000F"/>
    <w:multiLevelType w:val="multilevel"/>
    <w:tmpl w:val="6CD14F25"/>
    <w:lvl w:ilvl="0">
      <w:start w:val="1"/>
      <w:numFmt w:val="upperLetter"/>
      <w:lvlText w:val="%1."/>
      <w:lvlJc w:val="left"/>
      <w:pPr>
        <w:ind w:left="1804" w:hanging="420"/>
      </w:pPr>
      <w:rPr>
        <w:rFonts w:hint="eastAsia"/>
        <w:b w:val="0"/>
        <w:sz w:val="18"/>
        <w:szCs w:val="18"/>
      </w:rPr>
    </w:lvl>
    <w:lvl w:ilvl="1">
      <w:start w:val="1"/>
      <w:numFmt w:val="lowerLetter"/>
      <w:lvlText w:val="%2)"/>
      <w:lvlJc w:val="left"/>
      <w:pPr>
        <w:ind w:left="840" w:hanging="420"/>
      </w:pPr>
    </w:lvl>
    <w:lvl w:ilvl="2">
      <w:start w:val="1"/>
      <w:numFmt w:val="decimal"/>
      <w:lvlText w:val="3.2.%3"/>
      <w:lvlJc w:val="left"/>
      <w:pPr>
        <w:ind w:left="126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00000010"/>
    <w:multiLevelType w:val="hybridMultilevel"/>
    <w:tmpl w:val="8A36C1C0"/>
    <w:lvl w:ilvl="0" w:tplc="04090011">
      <w:start w:val="1"/>
      <w:numFmt w:val="decimal"/>
      <w:lvlText w:val="%1)"/>
      <w:lvlJc w:val="left"/>
      <w:pPr>
        <w:ind w:left="9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00000011"/>
    <w:multiLevelType w:val="multilevel"/>
    <w:tmpl w:val="71022544"/>
    <w:lvl w:ilvl="0">
      <w:start w:val="1"/>
      <w:numFmt w:val="upperLetter"/>
      <w:lvlText w:val="%1."/>
      <w:lvlJc w:val="left"/>
      <w:pPr>
        <w:ind w:left="1804" w:hanging="420"/>
      </w:pPr>
      <w:rPr>
        <w:rFonts w:hint="eastAsia"/>
        <w:b w:val="0"/>
        <w:sz w:val="18"/>
        <w:szCs w:val="18"/>
      </w:rPr>
    </w:lvl>
    <w:lvl w:ilvl="1">
      <w:start w:val="1"/>
      <w:numFmt w:val="lowerLetter"/>
      <w:lvlText w:val="%2)"/>
      <w:lvlJc w:val="left"/>
      <w:pPr>
        <w:ind w:left="840" w:hanging="420"/>
      </w:pPr>
    </w:lvl>
    <w:lvl w:ilvl="2">
      <w:start w:val="1"/>
      <w:numFmt w:val="decimal"/>
      <w:lvlText w:val="3.2.%3"/>
      <w:lvlJc w:val="left"/>
      <w:pPr>
        <w:ind w:left="126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00000012"/>
    <w:multiLevelType w:val="hybridMultilevel"/>
    <w:tmpl w:val="665A0860"/>
    <w:lvl w:ilvl="0" w:tplc="DABCEEE4">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00000013"/>
    <w:multiLevelType w:val="multilevel"/>
    <w:tmpl w:val="D67CE35C"/>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7"/>
      </w:pPr>
      <w:rPr>
        <w:rFonts w:ascii="宋体" w:eastAsia="宋体" w:hAnsi="宋体" w:cs="宋体"/>
        <w:b/>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0">
    <w:nsid w:val="00000014"/>
    <w:multiLevelType w:val="multilevel"/>
    <w:tmpl w:val="05ED746F"/>
    <w:lvl w:ilvl="0">
      <w:start w:val="1"/>
      <w:numFmt w:val="decimal"/>
      <w:lvlText w:val="%1."/>
      <w:lvlJc w:val="left"/>
      <w:pPr>
        <w:ind w:left="840" w:hanging="420"/>
      </w:pPr>
    </w:lvl>
    <w:lvl w:ilvl="1">
      <w:start w:val="5"/>
      <w:numFmt w:val="japaneseCounting"/>
      <w:lvlText w:val="%2、"/>
      <w:lvlJc w:val="left"/>
      <w:pPr>
        <w:ind w:left="1260" w:hanging="42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1">
    <w:nsid w:val="00000015"/>
    <w:multiLevelType w:val="hybridMultilevel"/>
    <w:tmpl w:val="D75EE792"/>
    <w:lvl w:ilvl="0" w:tplc="04090001">
      <w:start w:val="1"/>
      <w:numFmt w:val="bullet"/>
      <w:lvlText w:val=""/>
      <w:lvlJc w:val="left"/>
      <w:pPr>
        <w:ind w:left="840" w:hanging="420"/>
      </w:pPr>
      <w:rPr>
        <w:rFonts w:ascii="Wingdings" w:hAnsi="Wingding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00000016"/>
    <w:multiLevelType w:val="hybridMultilevel"/>
    <w:tmpl w:val="F9EC935C"/>
    <w:lvl w:ilvl="0" w:tplc="B4A482A4">
      <w:start w:val="1"/>
      <w:numFmt w:val="bullet"/>
      <w:lvlText w:val="•"/>
      <w:lvlJc w:val="left"/>
      <w:pPr>
        <w:tabs>
          <w:tab w:val="left" w:pos="720"/>
        </w:tabs>
        <w:ind w:left="720" w:hanging="360"/>
      </w:pPr>
      <w:rPr>
        <w:rFonts w:ascii="宋体" w:hAnsi="宋体" w:hint="default"/>
      </w:rPr>
    </w:lvl>
    <w:lvl w:ilvl="1" w:tplc="74CAC566" w:tentative="1">
      <w:start w:val="1"/>
      <w:numFmt w:val="bullet"/>
      <w:lvlText w:val="•"/>
      <w:lvlJc w:val="left"/>
      <w:pPr>
        <w:tabs>
          <w:tab w:val="left" w:pos="1440"/>
        </w:tabs>
        <w:ind w:left="1440" w:hanging="360"/>
      </w:pPr>
      <w:rPr>
        <w:rFonts w:ascii="宋体" w:hAnsi="宋体" w:hint="default"/>
      </w:rPr>
    </w:lvl>
    <w:lvl w:ilvl="2" w:tplc="870A11EA" w:tentative="1">
      <w:start w:val="1"/>
      <w:numFmt w:val="bullet"/>
      <w:lvlText w:val="•"/>
      <w:lvlJc w:val="left"/>
      <w:pPr>
        <w:tabs>
          <w:tab w:val="left" w:pos="2160"/>
        </w:tabs>
        <w:ind w:left="2160" w:hanging="360"/>
      </w:pPr>
      <w:rPr>
        <w:rFonts w:ascii="宋体" w:hAnsi="宋体" w:hint="default"/>
      </w:rPr>
    </w:lvl>
    <w:lvl w:ilvl="3" w:tplc="B2B200CE" w:tentative="1">
      <w:start w:val="1"/>
      <w:numFmt w:val="bullet"/>
      <w:lvlText w:val="•"/>
      <w:lvlJc w:val="left"/>
      <w:pPr>
        <w:tabs>
          <w:tab w:val="left" w:pos="2880"/>
        </w:tabs>
        <w:ind w:left="2880" w:hanging="360"/>
      </w:pPr>
      <w:rPr>
        <w:rFonts w:ascii="宋体" w:hAnsi="宋体" w:hint="default"/>
      </w:rPr>
    </w:lvl>
    <w:lvl w:ilvl="4" w:tplc="2C424FFA" w:tentative="1">
      <w:start w:val="1"/>
      <w:numFmt w:val="bullet"/>
      <w:lvlText w:val="•"/>
      <w:lvlJc w:val="left"/>
      <w:pPr>
        <w:tabs>
          <w:tab w:val="left" w:pos="3600"/>
        </w:tabs>
        <w:ind w:left="3600" w:hanging="360"/>
      </w:pPr>
      <w:rPr>
        <w:rFonts w:ascii="宋体" w:hAnsi="宋体" w:hint="default"/>
      </w:rPr>
    </w:lvl>
    <w:lvl w:ilvl="5" w:tplc="BD141F5A" w:tentative="1">
      <w:start w:val="1"/>
      <w:numFmt w:val="bullet"/>
      <w:lvlText w:val="•"/>
      <w:lvlJc w:val="left"/>
      <w:pPr>
        <w:tabs>
          <w:tab w:val="left" w:pos="4320"/>
        </w:tabs>
        <w:ind w:left="4320" w:hanging="360"/>
      </w:pPr>
      <w:rPr>
        <w:rFonts w:ascii="宋体" w:hAnsi="宋体" w:hint="default"/>
      </w:rPr>
    </w:lvl>
    <w:lvl w:ilvl="6" w:tplc="1592D09C" w:tentative="1">
      <w:start w:val="1"/>
      <w:numFmt w:val="bullet"/>
      <w:lvlText w:val="•"/>
      <w:lvlJc w:val="left"/>
      <w:pPr>
        <w:tabs>
          <w:tab w:val="left" w:pos="5040"/>
        </w:tabs>
        <w:ind w:left="5040" w:hanging="360"/>
      </w:pPr>
      <w:rPr>
        <w:rFonts w:ascii="宋体" w:hAnsi="宋体" w:hint="default"/>
      </w:rPr>
    </w:lvl>
    <w:lvl w:ilvl="7" w:tplc="8B9A3E36" w:tentative="1">
      <w:start w:val="1"/>
      <w:numFmt w:val="bullet"/>
      <w:lvlText w:val="•"/>
      <w:lvlJc w:val="left"/>
      <w:pPr>
        <w:tabs>
          <w:tab w:val="left" w:pos="5760"/>
        </w:tabs>
        <w:ind w:left="5760" w:hanging="360"/>
      </w:pPr>
      <w:rPr>
        <w:rFonts w:ascii="宋体" w:hAnsi="宋体" w:hint="default"/>
      </w:rPr>
    </w:lvl>
    <w:lvl w:ilvl="8" w:tplc="1944CC16" w:tentative="1">
      <w:start w:val="1"/>
      <w:numFmt w:val="bullet"/>
      <w:lvlText w:val="•"/>
      <w:lvlJc w:val="left"/>
      <w:pPr>
        <w:tabs>
          <w:tab w:val="left" w:pos="6480"/>
        </w:tabs>
        <w:ind w:left="6480" w:hanging="360"/>
      </w:pPr>
      <w:rPr>
        <w:rFonts w:ascii="宋体" w:hAnsi="宋体" w:hint="default"/>
      </w:rPr>
    </w:lvl>
  </w:abstractNum>
  <w:abstractNum w:abstractNumId="23">
    <w:nsid w:val="00000017"/>
    <w:multiLevelType w:val="multilevel"/>
    <w:tmpl w:val="1BDF787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4">
    <w:nsid w:val="00000018"/>
    <w:multiLevelType w:val="hybridMultilevel"/>
    <w:tmpl w:val="8C30A2DC"/>
    <w:lvl w:ilvl="0" w:tplc="79541D4C">
      <w:start w:val="1"/>
      <w:numFmt w:val="bullet"/>
      <w:lvlText w:val="•"/>
      <w:lvlJc w:val="left"/>
      <w:pPr>
        <w:tabs>
          <w:tab w:val="left" w:pos="720"/>
        </w:tabs>
        <w:ind w:left="720" w:hanging="360"/>
      </w:pPr>
      <w:rPr>
        <w:rFonts w:ascii="宋体" w:hAnsi="宋体" w:hint="default"/>
      </w:rPr>
    </w:lvl>
    <w:lvl w:ilvl="1" w:tplc="74706D26" w:tentative="1">
      <w:start w:val="1"/>
      <w:numFmt w:val="bullet"/>
      <w:lvlText w:val="•"/>
      <w:lvlJc w:val="left"/>
      <w:pPr>
        <w:tabs>
          <w:tab w:val="left" w:pos="1440"/>
        </w:tabs>
        <w:ind w:left="1440" w:hanging="360"/>
      </w:pPr>
      <w:rPr>
        <w:rFonts w:ascii="宋体" w:hAnsi="宋体" w:hint="default"/>
      </w:rPr>
    </w:lvl>
    <w:lvl w:ilvl="2" w:tplc="B4EC3E5C" w:tentative="1">
      <w:start w:val="1"/>
      <w:numFmt w:val="bullet"/>
      <w:lvlText w:val="•"/>
      <w:lvlJc w:val="left"/>
      <w:pPr>
        <w:tabs>
          <w:tab w:val="left" w:pos="2160"/>
        </w:tabs>
        <w:ind w:left="2160" w:hanging="360"/>
      </w:pPr>
      <w:rPr>
        <w:rFonts w:ascii="宋体" w:hAnsi="宋体" w:hint="default"/>
      </w:rPr>
    </w:lvl>
    <w:lvl w:ilvl="3" w:tplc="A9EC6AB4" w:tentative="1">
      <w:start w:val="1"/>
      <w:numFmt w:val="bullet"/>
      <w:lvlText w:val="•"/>
      <w:lvlJc w:val="left"/>
      <w:pPr>
        <w:tabs>
          <w:tab w:val="left" w:pos="2880"/>
        </w:tabs>
        <w:ind w:left="2880" w:hanging="360"/>
      </w:pPr>
      <w:rPr>
        <w:rFonts w:ascii="宋体" w:hAnsi="宋体" w:hint="default"/>
      </w:rPr>
    </w:lvl>
    <w:lvl w:ilvl="4" w:tplc="D8EEBFA8" w:tentative="1">
      <w:start w:val="1"/>
      <w:numFmt w:val="bullet"/>
      <w:lvlText w:val="•"/>
      <w:lvlJc w:val="left"/>
      <w:pPr>
        <w:tabs>
          <w:tab w:val="left" w:pos="3600"/>
        </w:tabs>
        <w:ind w:left="3600" w:hanging="360"/>
      </w:pPr>
      <w:rPr>
        <w:rFonts w:ascii="宋体" w:hAnsi="宋体" w:hint="default"/>
      </w:rPr>
    </w:lvl>
    <w:lvl w:ilvl="5" w:tplc="1A160688" w:tentative="1">
      <w:start w:val="1"/>
      <w:numFmt w:val="bullet"/>
      <w:lvlText w:val="•"/>
      <w:lvlJc w:val="left"/>
      <w:pPr>
        <w:tabs>
          <w:tab w:val="left" w:pos="4320"/>
        </w:tabs>
        <w:ind w:left="4320" w:hanging="360"/>
      </w:pPr>
      <w:rPr>
        <w:rFonts w:ascii="宋体" w:hAnsi="宋体" w:hint="default"/>
      </w:rPr>
    </w:lvl>
    <w:lvl w:ilvl="6" w:tplc="0ABC3104" w:tentative="1">
      <w:start w:val="1"/>
      <w:numFmt w:val="bullet"/>
      <w:lvlText w:val="•"/>
      <w:lvlJc w:val="left"/>
      <w:pPr>
        <w:tabs>
          <w:tab w:val="left" w:pos="5040"/>
        </w:tabs>
        <w:ind w:left="5040" w:hanging="360"/>
      </w:pPr>
      <w:rPr>
        <w:rFonts w:ascii="宋体" w:hAnsi="宋体" w:hint="default"/>
      </w:rPr>
    </w:lvl>
    <w:lvl w:ilvl="7" w:tplc="C7DE215A" w:tentative="1">
      <w:start w:val="1"/>
      <w:numFmt w:val="bullet"/>
      <w:lvlText w:val="•"/>
      <w:lvlJc w:val="left"/>
      <w:pPr>
        <w:tabs>
          <w:tab w:val="left" w:pos="5760"/>
        </w:tabs>
        <w:ind w:left="5760" w:hanging="360"/>
      </w:pPr>
      <w:rPr>
        <w:rFonts w:ascii="宋体" w:hAnsi="宋体" w:hint="default"/>
      </w:rPr>
    </w:lvl>
    <w:lvl w:ilvl="8" w:tplc="E1A40404" w:tentative="1">
      <w:start w:val="1"/>
      <w:numFmt w:val="bullet"/>
      <w:lvlText w:val="•"/>
      <w:lvlJc w:val="left"/>
      <w:pPr>
        <w:tabs>
          <w:tab w:val="left" w:pos="6480"/>
        </w:tabs>
        <w:ind w:left="6480" w:hanging="360"/>
      </w:pPr>
      <w:rPr>
        <w:rFonts w:ascii="宋体" w:hAnsi="宋体" w:hint="default"/>
      </w:rPr>
    </w:lvl>
  </w:abstractNum>
  <w:abstractNum w:abstractNumId="25">
    <w:nsid w:val="00000019"/>
    <w:multiLevelType w:val="multilevel"/>
    <w:tmpl w:val="42D93D70"/>
    <w:lvl w:ilvl="0">
      <w:start w:val="3"/>
      <w:numFmt w:val="japaneseCounting"/>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6">
    <w:nsid w:val="0000001A"/>
    <w:multiLevelType w:val="multilevel"/>
    <w:tmpl w:val="4E6D78C1"/>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7">
    <w:nsid w:val="0000001B"/>
    <w:multiLevelType w:val="multilevel"/>
    <w:tmpl w:val="6567656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8">
    <w:nsid w:val="0000001C"/>
    <w:multiLevelType w:val="hybridMultilevel"/>
    <w:tmpl w:val="0FF20D74"/>
    <w:lvl w:ilvl="0" w:tplc="1938DEEE">
      <w:start w:val="2"/>
      <w:numFmt w:val="decimal"/>
      <w:lvlText w:val="%1、"/>
      <w:lvlJc w:val="left"/>
      <w:pPr>
        <w:ind w:left="1440" w:hanging="360"/>
      </w:pPr>
      <w:rPr>
        <w:rFonts w:hint="default"/>
      </w:rPr>
    </w:lvl>
    <w:lvl w:ilvl="1" w:tplc="04090019">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29">
    <w:nsid w:val="0000001D"/>
    <w:multiLevelType w:val="hybridMultilevel"/>
    <w:tmpl w:val="AEB25556"/>
    <w:lvl w:ilvl="0" w:tplc="26086244">
      <w:start w:val="1"/>
      <w:numFmt w:val="japaneseCounting"/>
      <w:lvlText w:val="%1、"/>
      <w:lvlJc w:val="left"/>
      <w:pPr>
        <w:ind w:left="420" w:hanging="420"/>
      </w:pPr>
      <w:rPr>
        <w:rFonts w:hint="default"/>
      </w:rPr>
    </w:lvl>
    <w:lvl w:ilvl="1" w:tplc="2FB45744">
      <w:start w:val="1"/>
      <w:numFmt w:val="decimal"/>
      <w:lvlText w:val="%2、"/>
      <w:lvlJc w:val="left"/>
      <w:pPr>
        <w:ind w:left="36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141B7F54"/>
    <w:multiLevelType w:val="multilevel"/>
    <w:tmpl w:val="141B7F5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nsid w:val="17BB0FDA"/>
    <w:multiLevelType w:val="singleLevel"/>
    <w:tmpl w:val="920A5DD7"/>
    <w:lvl w:ilvl="0">
      <w:start w:val="6"/>
      <w:numFmt w:val="chineseCounting"/>
      <w:suff w:val="nothing"/>
      <w:lvlText w:val="%1、"/>
      <w:lvlJc w:val="left"/>
      <w:rPr>
        <w:rFonts w:hint="eastAsia"/>
      </w:rPr>
    </w:lvl>
  </w:abstractNum>
  <w:abstractNum w:abstractNumId="32">
    <w:nsid w:val="368A0CD4"/>
    <w:multiLevelType w:val="multilevel"/>
    <w:tmpl w:val="368A0CD4"/>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3">
    <w:nsid w:val="474BB9E2"/>
    <w:multiLevelType w:val="singleLevel"/>
    <w:tmpl w:val="474BB9E2"/>
    <w:lvl w:ilvl="0">
      <w:start w:val="1"/>
      <w:numFmt w:val="decimal"/>
      <w:suff w:val="nothing"/>
      <w:lvlText w:val="（%1）"/>
      <w:lvlJc w:val="left"/>
    </w:lvl>
  </w:abstractNum>
  <w:abstractNum w:abstractNumId="34">
    <w:nsid w:val="5219629A"/>
    <w:multiLevelType w:val="multilevel"/>
    <w:tmpl w:val="5219629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nsid w:val="58F9C2DF"/>
    <w:multiLevelType w:val="singleLevel"/>
    <w:tmpl w:val="58F9C2DF"/>
    <w:lvl w:ilvl="0">
      <w:start w:val="1"/>
      <w:numFmt w:val="decimal"/>
      <w:suff w:val="nothing"/>
      <w:lvlText w:val="（%1）"/>
      <w:lvlJc w:val="left"/>
    </w:lvl>
  </w:abstractNum>
  <w:abstractNum w:abstractNumId="36">
    <w:nsid w:val="5F742D9F"/>
    <w:multiLevelType w:val="hybridMultilevel"/>
    <w:tmpl w:val="FF46A3F6"/>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7">
    <w:nsid w:val="601712BA"/>
    <w:multiLevelType w:val="multilevel"/>
    <w:tmpl w:val="601712B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6"/>
  </w:num>
  <w:num w:numId="3">
    <w:abstractNumId w:val="7"/>
  </w:num>
  <w:num w:numId="4">
    <w:abstractNumId w:val="16"/>
  </w:num>
  <w:num w:numId="5">
    <w:abstractNumId w:val="2"/>
  </w:num>
  <w:num w:numId="6">
    <w:abstractNumId w:val="8"/>
  </w:num>
  <w:num w:numId="7">
    <w:abstractNumId w:val="3"/>
  </w:num>
  <w:num w:numId="8">
    <w:abstractNumId w:val="4"/>
  </w:num>
  <w:num w:numId="9">
    <w:abstractNumId w:val="21"/>
  </w:num>
  <w:num w:numId="10">
    <w:abstractNumId w:val="19"/>
  </w:num>
  <w:num w:numId="11">
    <w:abstractNumId w:val="17"/>
  </w:num>
  <w:num w:numId="12">
    <w:abstractNumId w:val="15"/>
  </w:num>
  <w:num w:numId="13">
    <w:abstractNumId w:val="12"/>
  </w:num>
  <w:num w:numId="14">
    <w:abstractNumId w:val="18"/>
  </w:num>
  <w:num w:numId="15">
    <w:abstractNumId w:val="10"/>
  </w:num>
  <w:num w:numId="16">
    <w:abstractNumId w:val="5"/>
  </w:num>
  <w:num w:numId="17">
    <w:abstractNumId w:val="14"/>
  </w:num>
  <w:num w:numId="18">
    <w:abstractNumId w:val="9"/>
  </w:num>
  <w:num w:numId="19">
    <w:abstractNumId w:val="11"/>
  </w:num>
  <w:num w:numId="20">
    <w:abstractNumId w:val="13"/>
  </w:num>
  <w:num w:numId="21">
    <w:abstractNumId w:val="26"/>
  </w:num>
  <w:num w:numId="22">
    <w:abstractNumId w:val="25"/>
  </w:num>
  <w:num w:numId="23">
    <w:abstractNumId w:val="20"/>
  </w:num>
  <w:num w:numId="24">
    <w:abstractNumId w:val="31"/>
  </w:num>
  <w:num w:numId="25">
    <w:abstractNumId w:val="23"/>
  </w:num>
  <w:num w:numId="26">
    <w:abstractNumId w:val="27"/>
  </w:num>
  <w:num w:numId="27">
    <w:abstractNumId w:val="22"/>
  </w:num>
  <w:num w:numId="28">
    <w:abstractNumId w:val="24"/>
  </w:num>
  <w:num w:numId="29">
    <w:abstractNumId w:val="28"/>
  </w:num>
  <w:num w:numId="30">
    <w:abstractNumId w:val="29"/>
  </w:num>
  <w:num w:numId="31">
    <w:abstractNumId w:val="36"/>
  </w:num>
  <w:num w:numId="32">
    <w:abstractNumId w:val="0"/>
  </w:num>
  <w:num w:numId="33">
    <w:abstractNumId w:val="30"/>
  </w:num>
  <w:num w:numId="34">
    <w:abstractNumId w:val="34"/>
  </w:num>
  <w:num w:numId="35">
    <w:abstractNumId w:val="37"/>
  </w:num>
  <w:num w:numId="36">
    <w:abstractNumId w:val="35"/>
  </w:num>
  <w:num w:numId="37">
    <w:abstractNumId w:val="33"/>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6845"/>
    <w:rsid w:val="000211BC"/>
    <w:rsid w:val="00025CA8"/>
    <w:rsid w:val="00066221"/>
    <w:rsid w:val="00071ECE"/>
    <w:rsid w:val="000722C2"/>
    <w:rsid w:val="0008260E"/>
    <w:rsid w:val="000A5F96"/>
    <w:rsid w:val="0011434E"/>
    <w:rsid w:val="001460B9"/>
    <w:rsid w:val="00160C78"/>
    <w:rsid w:val="00185B7B"/>
    <w:rsid w:val="00186D50"/>
    <w:rsid w:val="001A11CD"/>
    <w:rsid w:val="001B6FBF"/>
    <w:rsid w:val="001B767C"/>
    <w:rsid w:val="001B7EC7"/>
    <w:rsid w:val="001C4C9C"/>
    <w:rsid w:val="002273CA"/>
    <w:rsid w:val="00233C27"/>
    <w:rsid w:val="0025292A"/>
    <w:rsid w:val="00254D77"/>
    <w:rsid w:val="00265B5A"/>
    <w:rsid w:val="0028340A"/>
    <w:rsid w:val="002B7086"/>
    <w:rsid w:val="002C4E7C"/>
    <w:rsid w:val="002D0F0F"/>
    <w:rsid w:val="002D3099"/>
    <w:rsid w:val="00312575"/>
    <w:rsid w:val="003143A8"/>
    <w:rsid w:val="00315B09"/>
    <w:rsid w:val="00321C50"/>
    <w:rsid w:val="0036640D"/>
    <w:rsid w:val="00391E1C"/>
    <w:rsid w:val="003A6A6C"/>
    <w:rsid w:val="003C1329"/>
    <w:rsid w:val="003C30F0"/>
    <w:rsid w:val="003D1B7A"/>
    <w:rsid w:val="003E1C01"/>
    <w:rsid w:val="003F23A3"/>
    <w:rsid w:val="00405EAD"/>
    <w:rsid w:val="0043201F"/>
    <w:rsid w:val="004B17A0"/>
    <w:rsid w:val="004B3F63"/>
    <w:rsid w:val="004B4664"/>
    <w:rsid w:val="004D08DA"/>
    <w:rsid w:val="00531EF5"/>
    <w:rsid w:val="00544A54"/>
    <w:rsid w:val="005520EA"/>
    <w:rsid w:val="00556E8E"/>
    <w:rsid w:val="00564B53"/>
    <w:rsid w:val="005B6024"/>
    <w:rsid w:val="005C0EE0"/>
    <w:rsid w:val="005C2BE8"/>
    <w:rsid w:val="005D7BBB"/>
    <w:rsid w:val="005E25A3"/>
    <w:rsid w:val="005F2EC6"/>
    <w:rsid w:val="00610BEE"/>
    <w:rsid w:val="00621742"/>
    <w:rsid w:val="00624EC7"/>
    <w:rsid w:val="00630374"/>
    <w:rsid w:val="006340C0"/>
    <w:rsid w:val="00696B0A"/>
    <w:rsid w:val="006A390A"/>
    <w:rsid w:val="006B131B"/>
    <w:rsid w:val="006E0A09"/>
    <w:rsid w:val="006E2994"/>
    <w:rsid w:val="006F0448"/>
    <w:rsid w:val="00700602"/>
    <w:rsid w:val="00715B34"/>
    <w:rsid w:val="00793F21"/>
    <w:rsid w:val="007A1890"/>
    <w:rsid w:val="007C749C"/>
    <w:rsid w:val="007E3310"/>
    <w:rsid w:val="007E35F3"/>
    <w:rsid w:val="00813695"/>
    <w:rsid w:val="00846845"/>
    <w:rsid w:val="00852CDD"/>
    <w:rsid w:val="00870552"/>
    <w:rsid w:val="00884C06"/>
    <w:rsid w:val="00887513"/>
    <w:rsid w:val="008967DE"/>
    <w:rsid w:val="0092527E"/>
    <w:rsid w:val="00955F4E"/>
    <w:rsid w:val="00960010"/>
    <w:rsid w:val="0096520E"/>
    <w:rsid w:val="00974CB3"/>
    <w:rsid w:val="009F4BD9"/>
    <w:rsid w:val="00A01E88"/>
    <w:rsid w:val="00A1021A"/>
    <w:rsid w:val="00A469FD"/>
    <w:rsid w:val="00A73A7A"/>
    <w:rsid w:val="00A73F43"/>
    <w:rsid w:val="00A754F5"/>
    <w:rsid w:val="00A865A4"/>
    <w:rsid w:val="00A93B2C"/>
    <w:rsid w:val="00A9460A"/>
    <w:rsid w:val="00A970E6"/>
    <w:rsid w:val="00AB51FC"/>
    <w:rsid w:val="00AC1700"/>
    <w:rsid w:val="00AD0F1C"/>
    <w:rsid w:val="00AD1C7C"/>
    <w:rsid w:val="00AD7E42"/>
    <w:rsid w:val="00AE7CF2"/>
    <w:rsid w:val="00AF4B2B"/>
    <w:rsid w:val="00B05D4A"/>
    <w:rsid w:val="00B14F9D"/>
    <w:rsid w:val="00B5385E"/>
    <w:rsid w:val="00B7046C"/>
    <w:rsid w:val="00B80FA3"/>
    <w:rsid w:val="00B85589"/>
    <w:rsid w:val="00B94F96"/>
    <w:rsid w:val="00BB2342"/>
    <w:rsid w:val="00BC1AB4"/>
    <w:rsid w:val="00BD01F7"/>
    <w:rsid w:val="00BF7937"/>
    <w:rsid w:val="00C04F7A"/>
    <w:rsid w:val="00C061F6"/>
    <w:rsid w:val="00C339F0"/>
    <w:rsid w:val="00C64B4A"/>
    <w:rsid w:val="00C84567"/>
    <w:rsid w:val="00CD3833"/>
    <w:rsid w:val="00D15ACA"/>
    <w:rsid w:val="00D6596A"/>
    <w:rsid w:val="00D65BC9"/>
    <w:rsid w:val="00D924EC"/>
    <w:rsid w:val="00DD2D7B"/>
    <w:rsid w:val="00DE6653"/>
    <w:rsid w:val="00E13887"/>
    <w:rsid w:val="00E31E62"/>
    <w:rsid w:val="00E32703"/>
    <w:rsid w:val="00E50330"/>
    <w:rsid w:val="00E52A6A"/>
    <w:rsid w:val="00E66B8A"/>
    <w:rsid w:val="00EB3A5C"/>
    <w:rsid w:val="00EB57A9"/>
    <w:rsid w:val="00EC2817"/>
    <w:rsid w:val="00EC653D"/>
    <w:rsid w:val="00EF3071"/>
    <w:rsid w:val="00F157D4"/>
    <w:rsid w:val="00F43BA9"/>
    <w:rsid w:val="00F86249"/>
    <w:rsid w:val="00F947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1ECE"/>
    <w:pPr>
      <w:widowControl w:val="0"/>
      <w:jc w:val="both"/>
    </w:pPr>
    <w:rPr>
      <w:rFonts w:ascii="Times New Roman" w:hAnsi="Times New Roman" w:cs="Times New Roman"/>
      <w:szCs w:val="20"/>
    </w:rPr>
  </w:style>
  <w:style w:type="paragraph" w:styleId="1">
    <w:name w:val="heading 1"/>
    <w:basedOn w:val="a0"/>
    <w:next w:val="a0"/>
    <w:link w:val="1Char"/>
    <w:uiPriority w:val="9"/>
    <w:qFormat/>
    <w:rsid w:val="00071ECE"/>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qFormat/>
    <w:rsid w:val="00071ECE"/>
    <w:rPr>
      <w:rFonts w:ascii="Times New Roman" w:eastAsia="宋体" w:hAnsi="Times New Roman" w:cs="Times New Roman"/>
      <w:b/>
      <w:kern w:val="44"/>
      <w:sz w:val="44"/>
      <w:szCs w:val="20"/>
    </w:rPr>
  </w:style>
  <w:style w:type="paragraph" w:styleId="a4">
    <w:name w:val="header"/>
    <w:basedOn w:val="a0"/>
    <w:link w:val="Char"/>
    <w:uiPriority w:val="99"/>
    <w:qFormat/>
    <w:rsid w:val="00071ECE"/>
    <w:pPr>
      <w:tabs>
        <w:tab w:val="center" w:pos="4153"/>
        <w:tab w:val="right" w:pos="8306"/>
      </w:tabs>
      <w:snapToGrid w:val="0"/>
      <w:jc w:val="center"/>
    </w:pPr>
    <w:rPr>
      <w:sz w:val="18"/>
      <w:szCs w:val="18"/>
    </w:rPr>
  </w:style>
  <w:style w:type="character" w:customStyle="1" w:styleId="Char">
    <w:name w:val="页眉 Char"/>
    <w:basedOn w:val="a1"/>
    <w:link w:val="a4"/>
    <w:uiPriority w:val="99"/>
    <w:rsid w:val="00071ECE"/>
    <w:rPr>
      <w:rFonts w:ascii="Times New Roman" w:eastAsia="宋体" w:hAnsi="Times New Roman" w:cs="Times New Roman"/>
      <w:sz w:val="18"/>
      <w:szCs w:val="18"/>
    </w:rPr>
  </w:style>
  <w:style w:type="table" w:styleId="a5">
    <w:name w:val="Table Grid"/>
    <w:basedOn w:val="a2"/>
    <w:qFormat/>
    <w:rsid w:val="00071ECE"/>
    <w:pPr>
      <w:widowControl w:val="0"/>
      <w:jc w:val="both"/>
    </w:pPr>
    <w:rPr>
      <w:rFonts w:ascii="Times New Roman"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0"/>
    <w:link w:val="Char0"/>
    <w:uiPriority w:val="34"/>
    <w:qFormat/>
    <w:rsid w:val="00071ECE"/>
    <w:pPr>
      <w:ind w:firstLineChars="200" w:firstLine="420"/>
    </w:pPr>
  </w:style>
  <w:style w:type="paragraph" w:customStyle="1" w:styleId="a7">
    <w:name w:val="目录"/>
    <w:basedOn w:val="a0"/>
    <w:qFormat/>
    <w:rsid w:val="00071ECE"/>
    <w:pPr>
      <w:widowControl/>
      <w:jc w:val="center"/>
    </w:pPr>
    <w:rPr>
      <w:rFonts w:ascii="宋体"/>
      <w:b/>
      <w:kern w:val="0"/>
      <w:sz w:val="36"/>
    </w:rPr>
  </w:style>
  <w:style w:type="paragraph" w:customStyle="1" w:styleId="310">
    <w:name w:val="样式 3 10 磅"/>
    <w:qFormat/>
    <w:rsid w:val="00071ECE"/>
    <w:pPr>
      <w:widowControl w:val="0"/>
      <w:jc w:val="both"/>
    </w:pPr>
    <w:rPr>
      <w:rFonts w:cs="Arial"/>
      <w:szCs w:val="24"/>
    </w:rPr>
  </w:style>
  <w:style w:type="character" w:customStyle="1" w:styleId="Char0">
    <w:name w:val="列出段落 Char"/>
    <w:link w:val="a6"/>
    <w:uiPriority w:val="34"/>
    <w:qFormat/>
    <w:rsid w:val="00071ECE"/>
    <w:rPr>
      <w:rFonts w:ascii="Times New Roman" w:eastAsia="宋体" w:hAnsi="Times New Roman" w:cs="Times New Roman"/>
      <w:szCs w:val="20"/>
    </w:rPr>
  </w:style>
  <w:style w:type="table" w:customStyle="1" w:styleId="TableGrid">
    <w:name w:val="TableGrid"/>
    <w:qFormat/>
    <w:rsid w:val="00071ECE"/>
    <w:rPr>
      <w:kern w:val="0"/>
      <w:sz w:val="22"/>
      <w:szCs w:val="20"/>
      <w:lang w:eastAsia="en-US"/>
    </w:rPr>
    <w:tblPr>
      <w:tblCellMar>
        <w:top w:w="0" w:type="dxa"/>
        <w:left w:w="0" w:type="dxa"/>
        <w:bottom w:w="0" w:type="dxa"/>
        <w:right w:w="0" w:type="dxa"/>
      </w:tblCellMar>
    </w:tblPr>
  </w:style>
  <w:style w:type="paragraph" w:styleId="a8">
    <w:name w:val="footer"/>
    <w:basedOn w:val="a0"/>
    <w:link w:val="Char1"/>
    <w:uiPriority w:val="99"/>
    <w:rsid w:val="00071ECE"/>
    <w:pPr>
      <w:tabs>
        <w:tab w:val="center" w:pos="4153"/>
        <w:tab w:val="right" w:pos="8306"/>
      </w:tabs>
      <w:snapToGrid w:val="0"/>
      <w:jc w:val="left"/>
    </w:pPr>
    <w:rPr>
      <w:sz w:val="18"/>
      <w:szCs w:val="18"/>
    </w:rPr>
  </w:style>
  <w:style w:type="character" w:customStyle="1" w:styleId="Char1">
    <w:name w:val="页脚 Char"/>
    <w:basedOn w:val="a1"/>
    <w:link w:val="a8"/>
    <w:uiPriority w:val="99"/>
    <w:rsid w:val="00071ECE"/>
    <w:rPr>
      <w:rFonts w:ascii="Times New Roman" w:eastAsia="宋体" w:hAnsi="Times New Roman" w:cs="Times New Roman"/>
      <w:sz w:val="18"/>
      <w:szCs w:val="18"/>
    </w:rPr>
  </w:style>
  <w:style w:type="paragraph" w:customStyle="1" w:styleId="a9">
    <w:name w:val="标准正文"/>
    <w:basedOn w:val="a0"/>
    <w:qFormat/>
    <w:rsid w:val="00071ECE"/>
    <w:pPr>
      <w:widowControl/>
      <w:spacing w:beforeLines="50" w:afterLines="50" w:line="120" w:lineRule="atLeast"/>
      <w:ind w:firstLineChars="225" w:firstLine="473"/>
      <w:jc w:val="left"/>
    </w:pPr>
    <w:rPr>
      <w:rFonts w:ascii="Calibri" w:hAnsi="Calibri"/>
      <w:kern w:val="0"/>
      <w:sz w:val="24"/>
      <w:szCs w:val="21"/>
      <w:lang w:eastAsia="en-US" w:bidi="en-US"/>
    </w:rPr>
  </w:style>
  <w:style w:type="paragraph" w:styleId="2">
    <w:name w:val="Body Text 2"/>
    <w:basedOn w:val="a0"/>
    <w:link w:val="2Char"/>
    <w:qFormat/>
    <w:rsid w:val="00071ECE"/>
    <w:pPr>
      <w:widowControl/>
      <w:spacing w:after="120" w:line="480" w:lineRule="auto"/>
      <w:jc w:val="left"/>
    </w:pPr>
    <w:rPr>
      <w:rFonts w:ascii="Calibri" w:hAnsi="Calibri"/>
      <w:kern w:val="0"/>
      <w:sz w:val="24"/>
      <w:szCs w:val="24"/>
      <w:lang w:eastAsia="en-US" w:bidi="en-US"/>
    </w:rPr>
  </w:style>
  <w:style w:type="character" w:customStyle="1" w:styleId="2Char">
    <w:name w:val="正文文本 2 Char"/>
    <w:basedOn w:val="a1"/>
    <w:link w:val="2"/>
    <w:qFormat/>
    <w:rsid w:val="00071ECE"/>
    <w:rPr>
      <w:rFonts w:ascii="Calibri" w:eastAsia="宋体" w:hAnsi="Calibri" w:cs="Times New Roman"/>
      <w:kern w:val="0"/>
      <w:sz w:val="24"/>
      <w:szCs w:val="24"/>
      <w:lang w:eastAsia="en-US" w:bidi="en-US"/>
    </w:rPr>
  </w:style>
  <w:style w:type="character" w:styleId="aa">
    <w:name w:val="Emphasis"/>
    <w:qFormat/>
    <w:rsid w:val="00071ECE"/>
    <w:rPr>
      <w:rFonts w:ascii="Verdana" w:hAnsi="Verdana" w:cs="Verdana" w:hint="default"/>
      <w:i/>
      <w:color w:val="273337"/>
      <w:sz w:val="18"/>
      <w:szCs w:val="18"/>
    </w:rPr>
  </w:style>
  <w:style w:type="paragraph" w:customStyle="1" w:styleId="10">
    <w:name w:val="列出段落1"/>
    <w:basedOn w:val="a0"/>
    <w:rsid w:val="00071ECE"/>
    <w:pPr>
      <w:ind w:firstLineChars="200" w:firstLine="420"/>
    </w:pPr>
    <w:rPr>
      <w:szCs w:val="24"/>
    </w:rPr>
  </w:style>
  <w:style w:type="paragraph" w:customStyle="1" w:styleId="11">
    <w:name w:val="无间隔1"/>
    <w:rsid w:val="00071ECE"/>
    <w:pPr>
      <w:widowControl w:val="0"/>
      <w:jc w:val="both"/>
    </w:pPr>
    <w:rPr>
      <w:rFonts w:ascii="Times New Roman" w:hAnsi="Times New Roman" w:cs="Times New Roman"/>
      <w:szCs w:val="24"/>
    </w:rPr>
  </w:style>
  <w:style w:type="paragraph" w:customStyle="1" w:styleId="a">
    <w:name w:val="正文 + 华文中宋"/>
    <w:basedOn w:val="a0"/>
    <w:rsid w:val="00071ECE"/>
    <w:pPr>
      <w:numPr>
        <w:numId w:val="1"/>
      </w:numPr>
    </w:pPr>
    <w:rPr>
      <w:sz w:val="24"/>
      <w:szCs w:val="24"/>
    </w:rPr>
  </w:style>
  <w:style w:type="paragraph" w:customStyle="1" w:styleId="ab">
    <w:name w:val="正文段落样式"/>
    <w:basedOn w:val="a0"/>
    <w:rsid w:val="00071ECE"/>
    <w:pPr>
      <w:spacing w:after="120" w:line="360" w:lineRule="auto"/>
      <w:ind w:firstLineChars="257" w:firstLine="514"/>
    </w:pPr>
    <w:rPr>
      <w:rFonts w:cs="宋体"/>
      <w:bCs/>
      <w:sz w:val="20"/>
    </w:rPr>
  </w:style>
  <w:style w:type="paragraph" w:customStyle="1" w:styleId="ac">
    <w:name w:val="定义内容"/>
    <w:basedOn w:val="ab"/>
    <w:rsid w:val="00071ECE"/>
    <w:rPr>
      <w:b/>
      <w:sz w:val="28"/>
    </w:rPr>
  </w:style>
  <w:style w:type="paragraph" w:styleId="HTML">
    <w:name w:val="HTML Preformatted"/>
    <w:basedOn w:val="a0"/>
    <w:link w:val="HTMLChar"/>
    <w:uiPriority w:val="99"/>
    <w:rsid w:val="00071E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1"/>
    <w:link w:val="HTML"/>
    <w:uiPriority w:val="99"/>
    <w:rsid w:val="00071ECE"/>
    <w:rPr>
      <w:rFonts w:ascii="宋体" w:hAnsi="宋体"/>
      <w:kern w:val="0"/>
      <w:sz w:val="24"/>
      <w:szCs w:val="24"/>
    </w:rPr>
  </w:style>
  <w:style w:type="paragraph" w:styleId="ad">
    <w:name w:val="annotation text"/>
    <w:basedOn w:val="a0"/>
    <w:link w:val="Char2"/>
    <w:uiPriority w:val="99"/>
    <w:unhideWhenUsed/>
    <w:rsid w:val="00071ECE"/>
    <w:pPr>
      <w:jc w:val="left"/>
    </w:pPr>
  </w:style>
  <w:style w:type="character" w:customStyle="1" w:styleId="Char2">
    <w:name w:val="批注文字 Char"/>
    <w:basedOn w:val="a1"/>
    <w:link w:val="ad"/>
    <w:uiPriority w:val="99"/>
    <w:rsid w:val="00071ECE"/>
    <w:rPr>
      <w:rFonts w:ascii="Times New Roman" w:hAnsi="Times New Roman" w:cs="Times New Roman"/>
      <w:szCs w:val="20"/>
    </w:rPr>
  </w:style>
  <w:style w:type="character" w:styleId="ae">
    <w:name w:val="annotation reference"/>
    <w:basedOn w:val="a1"/>
    <w:uiPriority w:val="99"/>
    <w:semiHidden/>
    <w:unhideWhenUsed/>
    <w:rsid w:val="00071ECE"/>
    <w:rPr>
      <w:sz w:val="21"/>
      <w:szCs w:val="21"/>
    </w:rPr>
  </w:style>
  <w:style w:type="paragraph" w:styleId="af">
    <w:name w:val="annotation subject"/>
    <w:basedOn w:val="ad"/>
    <w:next w:val="ad"/>
    <w:link w:val="Char3"/>
    <w:uiPriority w:val="99"/>
    <w:semiHidden/>
    <w:unhideWhenUsed/>
    <w:rsid w:val="00EB3A5C"/>
    <w:rPr>
      <w:b/>
      <w:bCs/>
    </w:rPr>
  </w:style>
  <w:style w:type="character" w:customStyle="1" w:styleId="Char3">
    <w:name w:val="批注主题 Char"/>
    <w:basedOn w:val="Char2"/>
    <w:link w:val="af"/>
    <w:uiPriority w:val="99"/>
    <w:semiHidden/>
    <w:rsid w:val="00EB3A5C"/>
    <w:rPr>
      <w:rFonts w:ascii="Times New Roman" w:hAnsi="Times New Roman" w:cs="Times New Roman"/>
      <w:b/>
      <w:bCs/>
      <w:szCs w:val="20"/>
    </w:rPr>
  </w:style>
  <w:style w:type="paragraph" w:styleId="af0">
    <w:name w:val="Revision"/>
    <w:hidden/>
    <w:uiPriority w:val="99"/>
    <w:semiHidden/>
    <w:rsid w:val="00EB3A5C"/>
    <w:rPr>
      <w:rFonts w:ascii="Times New Roman" w:hAnsi="Times New Roman" w:cs="Times New Roman"/>
      <w:szCs w:val="20"/>
    </w:rPr>
  </w:style>
  <w:style w:type="character" w:customStyle="1" w:styleId="NormalCharacter">
    <w:name w:val="NormalCharacter"/>
    <w:semiHidden/>
    <w:qFormat/>
    <w:rsid w:val="00AB51FC"/>
  </w:style>
  <w:style w:type="paragraph" w:customStyle="1" w:styleId="Default">
    <w:name w:val="Default"/>
    <w:unhideWhenUsed/>
    <w:qFormat/>
    <w:rsid w:val="00AB51FC"/>
    <w:pPr>
      <w:widowControl w:val="0"/>
      <w:autoSpaceDE w:val="0"/>
      <w:autoSpaceDN w:val="0"/>
    </w:pPr>
    <w:rPr>
      <w:rFonts w:cs="Times New Roman" w:hint="eastAsia"/>
      <w:color w:val="000000"/>
      <w:kern w:val="0"/>
      <w:sz w:val="24"/>
      <w:szCs w:val="20"/>
    </w:rPr>
  </w:style>
  <w:style w:type="paragraph" w:styleId="af1">
    <w:name w:val="Body Text"/>
    <w:basedOn w:val="a0"/>
    <w:link w:val="Char4"/>
    <w:unhideWhenUsed/>
    <w:qFormat/>
    <w:rsid w:val="00AB51FC"/>
    <w:pPr>
      <w:spacing w:after="120"/>
    </w:pPr>
  </w:style>
  <w:style w:type="character" w:customStyle="1" w:styleId="Char4">
    <w:name w:val="正文文本 Char"/>
    <w:basedOn w:val="a1"/>
    <w:link w:val="af1"/>
    <w:rsid w:val="00AB51FC"/>
    <w:rPr>
      <w:rFonts w:ascii="Times New Roman"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宋体"/>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1ECE"/>
    <w:pPr>
      <w:widowControl w:val="0"/>
      <w:jc w:val="both"/>
    </w:pPr>
    <w:rPr>
      <w:rFonts w:ascii="Times New Roman" w:hAnsi="Times New Roman" w:cs="Times New Roman"/>
      <w:szCs w:val="20"/>
    </w:rPr>
  </w:style>
  <w:style w:type="paragraph" w:styleId="1">
    <w:name w:val="heading 1"/>
    <w:basedOn w:val="a0"/>
    <w:next w:val="a0"/>
    <w:link w:val="1Char"/>
    <w:uiPriority w:val="9"/>
    <w:qFormat/>
    <w:rsid w:val="00071ECE"/>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qFormat/>
    <w:rsid w:val="00071ECE"/>
    <w:rPr>
      <w:rFonts w:ascii="Times New Roman" w:eastAsia="宋体" w:hAnsi="Times New Roman" w:cs="Times New Roman"/>
      <w:b/>
      <w:kern w:val="44"/>
      <w:sz w:val="44"/>
      <w:szCs w:val="20"/>
    </w:rPr>
  </w:style>
  <w:style w:type="paragraph" w:styleId="a4">
    <w:name w:val="header"/>
    <w:basedOn w:val="a0"/>
    <w:link w:val="Char"/>
    <w:uiPriority w:val="99"/>
    <w:qFormat/>
    <w:rsid w:val="00071ECE"/>
    <w:pPr>
      <w:tabs>
        <w:tab w:val="center" w:pos="4153"/>
        <w:tab w:val="right" w:pos="8306"/>
      </w:tabs>
      <w:snapToGrid w:val="0"/>
      <w:jc w:val="center"/>
    </w:pPr>
    <w:rPr>
      <w:sz w:val="18"/>
      <w:szCs w:val="18"/>
    </w:rPr>
  </w:style>
  <w:style w:type="character" w:customStyle="1" w:styleId="Char">
    <w:name w:val="页眉 Char"/>
    <w:basedOn w:val="a1"/>
    <w:link w:val="a4"/>
    <w:uiPriority w:val="99"/>
    <w:rsid w:val="00071ECE"/>
    <w:rPr>
      <w:rFonts w:ascii="Times New Roman" w:eastAsia="宋体" w:hAnsi="Times New Roman" w:cs="Times New Roman"/>
      <w:sz w:val="18"/>
      <w:szCs w:val="18"/>
    </w:rPr>
  </w:style>
  <w:style w:type="table" w:styleId="a5">
    <w:name w:val="Table Grid"/>
    <w:basedOn w:val="a2"/>
    <w:qFormat/>
    <w:rsid w:val="00071ECE"/>
    <w:pPr>
      <w:widowControl w:val="0"/>
      <w:jc w:val="both"/>
    </w:pPr>
    <w:rPr>
      <w:rFonts w:ascii="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0"/>
    <w:link w:val="Char0"/>
    <w:uiPriority w:val="34"/>
    <w:qFormat/>
    <w:rsid w:val="00071ECE"/>
    <w:pPr>
      <w:ind w:firstLineChars="200" w:firstLine="420"/>
    </w:pPr>
  </w:style>
  <w:style w:type="paragraph" w:customStyle="1" w:styleId="a7">
    <w:name w:val="目录"/>
    <w:basedOn w:val="a0"/>
    <w:qFormat/>
    <w:rsid w:val="00071ECE"/>
    <w:pPr>
      <w:widowControl/>
      <w:jc w:val="center"/>
    </w:pPr>
    <w:rPr>
      <w:rFonts w:ascii="宋体"/>
      <w:b/>
      <w:kern w:val="0"/>
      <w:sz w:val="36"/>
    </w:rPr>
  </w:style>
  <w:style w:type="paragraph" w:customStyle="1" w:styleId="310">
    <w:name w:val="样式 3 10 磅"/>
    <w:qFormat/>
    <w:rsid w:val="00071ECE"/>
    <w:pPr>
      <w:widowControl w:val="0"/>
      <w:jc w:val="both"/>
    </w:pPr>
    <w:rPr>
      <w:rFonts w:cs="Arial"/>
      <w:szCs w:val="24"/>
    </w:rPr>
  </w:style>
  <w:style w:type="character" w:customStyle="1" w:styleId="Char0">
    <w:name w:val="列出段落 Char"/>
    <w:link w:val="a6"/>
    <w:uiPriority w:val="34"/>
    <w:qFormat/>
    <w:rsid w:val="00071ECE"/>
    <w:rPr>
      <w:rFonts w:ascii="Times New Roman" w:eastAsia="宋体" w:hAnsi="Times New Roman" w:cs="Times New Roman"/>
      <w:szCs w:val="20"/>
    </w:rPr>
  </w:style>
  <w:style w:type="table" w:customStyle="1" w:styleId="TableGrid">
    <w:name w:val="TableGrid"/>
    <w:qFormat/>
    <w:rsid w:val="00071ECE"/>
    <w:rPr>
      <w:kern w:val="0"/>
      <w:sz w:val="22"/>
      <w:szCs w:val="20"/>
      <w:lang w:eastAsia="en-US"/>
    </w:rPr>
    <w:tblPr>
      <w:tblCellMar>
        <w:top w:w="0" w:type="dxa"/>
        <w:left w:w="0" w:type="dxa"/>
        <w:bottom w:w="0" w:type="dxa"/>
        <w:right w:w="0" w:type="dxa"/>
      </w:tblCellMar>
    </w:tblPr>
  </w:style>
  <w:style w:type="paragraph" w:styleId="a8">
    <w:name w:val="footer"/>
    <w:basedOn w:val="a0"/>
    <w:link w:val="Char1"/>
    <w:uiPriority w:val="99"/>
    <w:rsid w:val="00071ECE"/>
    <w:pPr>
      <w:tabs>
        <w:tab w:val="center" w:pos="4153"/>
        <w:tab w:val="right" w:pos="8306"/>
      </w:tabs>
      <w:snapToGrid w:val="0"/>
      <w:jc w:val="left"/>
    </w:pPr>
    <w:rPr>
      <w:sz w:val="18"/>
      <w:szCs w:val="18"/>
    </w:rPr>
  </w:style>
  <w:style w:type="character" w:customStyle="1" w:styleId="Char1">
    <w:name w:val="页脚 Char"/>
    <w:basedOn w:val="a1"/>
    <w:link w:val="a8"/>
    <w:uiPriority w:val="99"/>
    <w:rsid w:val="00071ECE"/>
    <w:rPr>
      <w:rFonts w:ascii="Times New Roman" w:eastAsia="宋体" w:hAnsi="Times New Roman" w:cs="Times New Roman"/>
      <w:sz w:val="18"/>
      <w:szCs w:val="18"/>
    </w:rPr>
  </w:style>
  <w:style w:type="paragraph" w:customStyle="1" w:styleId="a9">
    <w:name w:val="标准正文"/>
    <w:basedOn w:val="a0"/>
    <w:qFormat/>
    <w:rsid w:val="00071ECE"/>
    <w:pPr>
      <w:widowControl/>
      <w:spacing w:beforeLines="50" w:afterLines="50" w:line="120" w:lineRule="atLeast"/>
      <w:ind w:firstLineChars="225" w:firstLine="473"/>
      <w:jc w:val="left"/>
    </w:pPr>
    <w:rPr>
      <w:rFonts w:ascii="Calibri" w:hAnsi="Calibri"/>
      <w:kern w:val="0"/>
      <w:sz w:val="24"/>
      <w:szCs w:val="21"/>
      <w:lang w:eastAsia="en-US" w:bidi="en-US"/>
    </w:rPr>
  </w:style>
  <w:style w:type="paragraph" w:styleId="2">
    <w:name w:val="Body Text 2"/>
    <w:basedOn w:val="a0"/>
    <w:link w:val="2Char"/>
    <w:qFormat/>
    <w:rsid w:val="00071ECE"/>
    <w:pPr>
      <w:widowControl/>
      <w:spacing w:after="120" w:line="480" w:lineRule="auto"/>
      <w:jc w:val="left"/>
    </w:pPr>
    <w:rPr>
      <w:rFonts w:ascii="Calibri" w:hAnsi="Calibri"/>
      <w:kern w:val="0"/>
      <w:sz w:val="24"/>
      <w:szCs w:val="24"/>
      <w:lang w:eastAsia="en-US" w:bidi="en-US"/>
    </w:rPr>
  </w:style>
  <w:style w:type="character" w:customStyle="1" w:styleId="2Char">
    <w:name w:val="正文文本 2 Char"/>
    <w:basedOn w:val="a1"/>
    <w:link w:val="2"/>
    <w:qFormat/>
    <w:rsid w:val="00071ECE"/>
    <w:rPr>
      <w:rFonts w:ascii="Calibri" w:eastAsia="宋体" w:hAnsi="Calibri" w:cs="Times New Roman"/>
      <w:kern w:val="0"/>
      <w:sz w:val="24"/>
      <w:szCs w:val="24"/>
      <w:lang w:eastAsia="en-US" w:bidi="en-US"/>
    </w:rPr>
  </w:style>
  <w:style w:type="character" w:styleId="aa">
    <w:name w:val="Emphasis"/>
    <w:qFormat/>
    <w:rsid w:val="00071ECE"/>
    <w:rPr>
      <w:rFonts w:ascii="Verdana" w:hAnsi="Verdana" w:cs="Verdana" w:hint="default"/>
      <w:i/>
      <w:color w:val="273337"/>
      <w:sz w:val="18"/>
      <w:szCs w:val="18"/>
    </w:rPr>
  </w:style>
  <w:style w:type="paragraph" w:customStyle="1" w:styleId="10">
    <w:name w:val="列出段落1"/>
    <w:basedOn w:val="a0"/>
    <w:rsid w:val="00071ECE"/>
    <w:pPr>
      <w:ind w:firstLineChars="200" w:firstLine="420"/>
    </w:pPr>
    <w:rPr>
      <w:szCs w:val="24"/>
    </w:rPr>
  </w:style>
  <w:style w:type="paragraph" w:customStyle="1" w:styleId="11">
    <w:name w:val="无间隔1"/>
    <w:rsid w:val="00071ECE"/>
    <w:pPr>
      <w:widowControl w:val="0"/>
      <w:jc w:val="both"/>
    </w:pPr>
    <w:rPr>
      <w:rFonts w:ascii="Times New Roman" w:hAnsi="Times New Roman" w:cs="Times New Roman"/>
      <w:szCs w:val="24"/>
    </w:rPr>
  </w:style>
  <w:style w:type="paragraph" w:customStyle="1" w:styleId="a">
    <w:name w:val="正文 + 华文中宋"/>
    <w:basedOn w:val="a0"/>
    <w:rsid w:val="00071ECE"/>
    <w:pPr>
      <w:numPr>
        <w:numId w:val="1"/>
      </w:numPr>
    </w:pPr>
    <w:rPr>
      <w:sz w:val="24"/>
      <w:szCs w:val="24"/>
    </w:rPr>
  </w:style>
  <w:style w:type="paragraph" w:customStyle="1" w:styleId="ab">
    <w:name w:val="正文段落样式"/>
    <w:basedOn w:val="a0"/>
    <w:rsid w:val="00071ECE"/>
    <w:pPr>
      <w:spacing w:after="120" w:line="360" w:lineRule="auto"/>
      <w:ind w:firstLineChars="257" w:firstLine="514"/>
    </w:pPr>
    <w:rPr>
      <w:rFonts w:cs="宋体"/>
      <w:bCs/>
      <w:sz w:val="20"/>
    </w:rPr>
  </w:style>
  <w:style w:type="paragraph" w:customStyle="1" w:styleId="ac">
    <w:name w:val="定义内容"/>
    <w:basedOn w:val="ab"/>
    <w:rsid w:val="00071ECE"/>
    <w:rPr>
      <w:b/>
      <w:sz w:val="28"/>
    </w:rPr>
  </w:style>
  <w:style w:type="paragraph" w:styleId="HTML">
    <w:name w:val="HTML Preformatted"/>
    <w:basedOn w:val="a0"/>
    <w:link w:val="HTMLChar"/>
    <w:uiPriority w:val="99"/>
    <w:rsid w:val="00071E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1"/>
    <w:link w:val="HTML"/>
    <w:uiPriority w:val="99"/>
    <w:rsid w:val="00071ECE"/>
    <w:rPr>
      <w:rFonts w:ascii="宋体" w:hAnsi="宋体"/>
      <w:kern w:val="0"/>
      <w:sz w:val="24"/>
      <w:szCs w:val="24"/>
    </w:rPr>
  </w:style>
  <w:style w:type="paragraph" w:styleId="ad">
    <w:name w:val="annotation text"/>
    <w:basedOn w:val="a0"/>
    <w:link w:val="Char2"/>
    <w:uiPriority w:val="99"/>
    <w:unhideWhenUsed/>
    <w:rsid w:val="00071ECE"/>
    <w:pPr>
      <w:jc w:val="left"/>
    </w:pPr>
  </w:style>
  <w:style w:type="character" w:customStyle="1" w:styleId="Char2">
    <w:name w:val="批注文字 Char"/>
    <w:basedOn w:val="a1"/>
    <w:link w:val="ad"/>
    <w:uiPriority w:val="99"/>
    <w:rsid w:val="00071ECE"/>
    <w:rPr>
      <w:rFonts w:ascii="Times New Roman" w:hAnsi="Times New Roman" w:cs="Times New Roman"/>
      <w:szCs w:val="20"/>
    </w:rPr>
  </w:style>
  <w:style w:type="character" w:styleId="ae">
    <w:name w:val="annotation reference"/>
    <w:basedOn w:val="a1"/>
    <w:uiPriority w:val="99"/>
    <w:semiHidden/>
    <w:unhideWhenUsed/>
    <w:rsid w:val="00071ECE"/>
    <w:rPr>
      <w:sz w:val="21"/>
      <w:szCs w:val="21"/>
    </w:rPr>
  </w:style>
  <w:style w:type="paragraph" w:styleId="af">
    <w:name w:val="annotation subject"/>
    <w:basedOn w:val="ad"/>
    <w:next w:val="ad"/>
    <w:link w:val="Char3"/>
    <w:uiPriority w:val="99"/>
    <w:semiHidden/>
    <w:unhideWhenUsed/>
    <w:rsid w:val="00EB3A5C"/>
    <w:rPr>
      <w:b/>
      <w:bCs/>
    </w:rPr>
  </w:style>
  <w:style w:type="character" w:customStyle="1" w:styleId="Char3">
    <w:name w:val="批注主题 Char"/>
    <w:basedOn w:val="Char2"/>
    <w:link w:val="af"/>
    <w:uiPriority w:val="99"/>
    <w:semiHidden/>
    <w:rsid w:val="00EB3A5C"/>
    <w:rPr>
      <w:rFonts w:ascii="Times New Roman" w:hAnsi="Times New Roman" w:cs="Times New Roman"/>
      <w:b/>
      <w:bCs/>
      <w:szCs w:val="20"/>
    </w:rPr>
  </w:style>
  <w:style w:type="paragraph" w:styleId="af0">
    <w:name w:val="Revision"/>
    <w:hidden/>
    <w:uiPriority w:val="99"/>
    <w:semiHidden/>
    <w:rsid w:val="00EB3A5C"/>
    <w:rPr>
      <w:rFonts w:ascii="Times New Roman" w:hAnsi="Times New Roman" w:cs="Times New Roman"/>
      <w:szCs w:val="20"/>
    </w:rPr>
  </w:style>
  <w:style w:type="character" w:customStyle="1" w:styleId="NormalCharacter">
    <w:name w:val="NormalCharacter"/>
    <w:semiHidden/>
    <w:qFormat/>
    <w:rsid w:val="00AB51FC"/>
  </w:style>
  <w:style w:type="paragraph" w:customStyle="1" w:styleId="Default">
    <w:name w:val="Default"/>
    <w:unhideWhenUsed/>
    <w:qFormat/>
    <w:rsid w:val="00AB51FC"/>
    <w:pPr>
      <w:widowControl w:val="0"/>
      <w:autoSpaceDE w:val="0"/>
      <w:autoSpaceDN w:val="0"/>
    </w:pPr>
    <w:rPr>
      <w:rFonts w:cs="Times New Roman" w:hint="eastAsia"/>
      <w:color w:val="000000"/>
      <w:kern w:val="0"/>
      <w:sz w:val="24"/>
      <w:szCs w:val="20"/>
    </w:rPr>
  </w:style>
  <w:style w:type="paragraph" w:styleId="af1">
    <w:name w:val="Body Text"/>
    <w:basedOn w:val="a0"/>
    <w:link w:val="Char4"/>
    <w:unhideWhenUsed/>
    <w:qFormat/>
    <w:rsid w:val="00AB51FC"/>
    <w:pPr>
      <w:spacing w:after="120"/>
    </w:pPr>
  </w:style>
  <w:style w:type="character" w:customStyle="1" w:styleId="Char4">
    <w:name w:val="正文文本 Char"/>
    <w:basedOn w:val="a1"/>
    <w:link w:val="af1"/>
    <w:rsid w:val="00AB51FC"/>
    <w:rPr>
      <w:rFonts w:ascii="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divs>
    <w:div w:id="92362255">
      <w:bodyDiv w:val="1"/>
      <w:marLeft w:val="0"/>
      <w:marRight w:val="0"/>
      <w:marTop w:val="0"/>
      <w:marBottom w:val="0"/>
      <w:divBdr>
        <w:top w:val="none" w:sz="0" w:space="0" w:color="auto"/>
        <w:left w:val="none" w:sz="0" w:space="0" w:color="auto"/>
        <w:bottom w:val="none" w:sz="0" w:space="0" w:color="auto"/>
        <w:right w:val="none" w:sz="0" w:space="0" w:color="auto"/>
      </w:divBdr>
    </w:div>
    <w:div w:id="488600865">
      <w:bodyDiv w:val="1"/>
      <w:marLeft w:val="0"/>
      <w:marRight w:val="0"/>
      <w:marTop w:val="0"/>
      <w:marBottom w:val="0"/>
      <w:divBdr>
        <w:top w:val="none" w:sz="0" w:space="0" w:color="auto"/>
        <w:left w:val="none" w:sz="0" w:space="0" w:color="auto"/>
        <w:bottom w:val="none" w:sz="0" w:space="0" w:color="auto"/>
        <w:right w:val="none" w:sz="0" w:space="0" w:color="auto"/>
      </w:divBdr>
    </w:div>
    <w:div w:id="493961523">
      <w:bodyDiv w:val="1"/>
      <w:marLeft w:val="0"/>
      <w:marRight w:val="0"/>
      <w:marTop w:val="0"/>
      <w:marBottom w:val="0"/>
      <w:divBdr>
        <w:top w:val="none" w:sz="0" w:space="0" w:color="auto"/>
        <w:left w:val="none" w:sz="0" w:space="0" w:color="auto"/>
        <w:bottom w:val="none" w:sz="0" w:space="0" w:color="auto"/>
        <w:right w:val="none" w:sz="0" w:space="0" w:color="auto"/>
      </w:divBdr>
    </w:div>
    <w:div w:id="1102187491">
      <w:bodyDiv w:val="1"/>
      <w:marLeft w:val="0"/>
      <w:marRight w:val="0"/>
      <w:marTop w:val="0"/>
      <w:marBottom w:val="0"/>
      <w:divBdr>
        <w:top w:val="none" w:sz="0" w:space="0" w:color="auto"/>
        <w:left w:val="none" w:sz="0" w:space="0" w:color="auto"/>
        <w:bottom w:val="none" w:sz="0" w:space="0" w:color="auto"/>
        <w:right w:val="none" w:sz="0" w:space="0" w:color="auto"/>
      </w:divBdr>
    </w:div>
    <w:div w:id="19465708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07/relationships/stylesWithEffects" Target="stylesWithEffects.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10.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11.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12.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13.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14.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15.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16.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2.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3.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4.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5.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6.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7.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8.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9.xml><?xml version="1.0" encoding="utf-8"?>
<ds:datastoreItem xmlns:ds="http://schemas.openxmlformats.org/officeDocument/2006/customXml" ds:itemID="{92A0B44F-ADD2-4353-8BA1-58BAB09B14D1}">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13</Pages>
  <Words>1480</Words>
  <Characters>8438</Characters>
  <Application>Microsoft Office Word</Application>
  <DocSecurity>0</DocSecurity>
  <Lines>70</Lines>
  <Paragraphs>19</Paragraphs>
  <ScaleCrop>false</ScaleCrop>
  <Company>Microsoft</Company>
  <LinksUpToDate>false</LinksUpToDate>
  <CharactersWithSpaces>9899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36</cp:revision>
  <dcterms:created xsi:type="dcterms:W3CDTF">2026-01-04T01:12:00Z</dcterms:created>
  <dcterms:modified xsi:type="dcterms:W3CDTF">2026-03-02T07:32:00Z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b966880a58884b01a5dc02069fd9f91d_23</vt:lpwstr>
  </property>
</Properties>
</file>